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04ADF0BE" w14:textId="77777777" w:rsidTr="003F1ECC">
        <w:trPr>
          <w:trHeight w:hRule="exact" w:val="2948"/>
        </w:trPr>
        <w:tc>
          <w:tcPr>
            <w:tcW w:w="11185" w:type="dxa"/>
            <w:shd w:val="clear" w:color="auto" w:fill="00AFAA"/>
            <w:vAlign w:val="center"/>
          </w:tcPr>
          <w:p w14:paraId="6579974A" w14:textId="77777777" w:rsidR="00974E99" w:rsidRPr="00093294" w:rsidRDefault="00974E99" w:rsidP="005C6F18">
            <w:pPr>
              <w:pStyle w:val="Documenttype"/>
              <w:ind w:left="0"/>
              <w:pPrChange w:id="0" w:author="Plenary Room" w:date="2018-10-19T09:20:00Z">
                <w:pPr>
                  <w:pStyle w:val="Documenttype"/>
                </w:pPr>
              </w:pPrChange>
            </w:pPr>
            <w:r w:rsidRPr="00093294">
              <w:t xml:space="preserve">IALA </w:t>
            </w:r>
            <w:r w:rsidR="009A1FCD" w:rsidRPr="00093294">
              <w:t>Model Course</w:t>
            </w:r>
          </w:p>
        </w:tc>
      </w:tr>
    </w:tbl>
    <w:p w14:paraId="1FF949FF" w14:textId="77777777" w:rsidR="008972C3" w:rsidRPr="00093294" w:rsidRDefault="008972C3" w:rsidP="003274DB"/>
    <w:p w14:paraId="39986C1E" w14:textId="77777777" w:rsidR="00D74AE1" w:rsidRPr="00093294" w:rsidRDefault="00D74AE1" w:rsidP="003274DB"/>
    <w:p w14:paraId="27788262" w14:textId="5545E667" w:rsidR="007B7FEC" w:rsidRPr="004C5137" w:rsidRDefault="004C5137" w:rsidP="00104B3A">
      <w:pPr>
        <w:pStyle w:val="Documentnumber"/>
        <w:spacing w:after="180"/>
        <w:rPr>
          <w:sz w:val="48"/>
          <w:szCs w:val="48"/>
        </w:rPr>
      </w:pPr>
      <w:r w:rsidRPr="004C5137">
        <w:rPr>
          <w:sz w:val="48"/>
          <w:szCs w:val="48"/>
        </w:rPr>
        <w:t>L2.2.2</w:t>
      </w:r>
    </w:p>
    <w:p w14:paraId="086EE920" w14:textId="72AB7D88" w:rsidR="004C5137" w:rsidRDefault="00104B3A" w:rsidP="006C1B60">
      <w:pPr>
        <w:pStyle w:val="Documentname"/>
        <w:spacing w:after="180"/>
        <w:rPr>
          <w:sz w:val="48"/>
          <w:szCs w:val="48"/>
        </w:rPr>
      </w:pPr>
      <w:ins w:id="1" w:author="Seamus Doyle" w:date="2018-10-01T17:29:00Z">
        <w:r>
          <w:rPr>
            <w:sz w:val="48"/>
            <w:szCs w:val="48"/>
          </w:rPr>
          <w:t xml:space="preserve">Marine </w:t>
        </w:r>
      </w:ins>
      <w:r w:rsidR="004C5137" w:rsidRPr="004C5137">
        <w:rPr>
          <w:sz w:val="48"/>
          <w:szCs w:val="48"/>
        </w:rPr>
        <w:t>AIDS TO NAVIGATION - TECHNICIAN TRAINING</w:t>
      </w:r>
    </w:p>
    <w:p w14:paraId="299DE0EE" w14:textId="32D4FD86" w:rsidR="004C5137" w:rsidRDefault="004C5137" w:rsidP="006C1B60">
      <w:pPr>
        <w:pStyle w:val="Documentname"/>
        <w:spacing w:after="180"/>
        <w:rPr>
          <w:sz w:val="48"/>
          <w:szCs w:val="48"/>
        </w:rPr>
      </w:pPr>
      <w:r>
        <w:rPr>
          <w:sz w:val="48"/>
          <w:szCs w:val="48"/>
        </w:rPr>
        <w:t>LEVEL 2 MODULE 2</w:t>
      </w:r>
      <w:r w:rsidRPr="004C5137">
        <w:rPr>
          <w:sz w:val="48"/>
          <w:szCs w:val="48"/>
        </w:rPr>
        <w:t xml:space="preserve"> ELEMENT </w:t>
      </w:r>
      <w:r>
        <w:rPr>
          <w:sz w:val="48"/>
          <w:szCs w:val="48"/>
        </w:rPr>
        <w:t>2.</w:t>
      </w:r>
      <w:ins w:id="2" w:author="Plenary Room" w:date="2018-10-19T09:20:00Z">
        <w:r w:rsidR="005C6F18">
          <w:rPr>
            <w:sz w:val="48"/>
            <w:szCs w:val="48"/>
          </w:rPr>
          <w:t>2</w:t>
        </w:r>
      </w:ins>
      <w:bookmarkStart w:id="3" w:name="_GoBack"/>
      <w:bookmarkEnd w:id="3"/>
      <w:commentRangeStart w:id="4"/>
      <w:del w:id="5" w:author="Plenary Room" w:date="2018-10-19T09:20:00Z">
        <w:r w:rsidDel="005C6F18">
          <w:rPr>
            <w:sz w:val="48"/>
            <w:szCs w:val="48"/>
          </w:rPr>
          <w:delText>1</w:delText>
        </w:r>
      </w:del>
      <w:commentRangeEnd w:id="4"/>
      <w:r w:rsidR="00D21DE2">
        <w:rPr>
          <w:rStyle w:val="CommentReference"/>
          <w:caps w:val="0"/>
          <w:color w:val="auto"/>
        </w:rPr>
        <w:commentReference w:id="4"/>
      </w:r>
    </w:p>
    <w:p w14:paraId="050EA2C1" w14:textId="798B738C" w:rsidR="00913B44" w:rsidRPr="00093294" w:rsidRDefault="004C5137" w:rsidP="006C1B60">
      <w:pPr>
        <w:pStyle w:val="Documentname"/>
        <w:spacing w:after="180"/>
      </w:pPr>
      <w:r w:rsidRPr="004C5137">
        <w:rPr>
          <w:sz w:val="48"/>
          <w:szCs w:val="48"/>
        </w:rPr>
        <w:t>Primary and Secondary Battery Maintenance</w:t>
      </w:r>
    </w:p>
    <w:p w14:paraId="3893C108" w14:textId="77777777" w:rsidR="00913B44" w:rsidRDefault="00913B44" w:rsidP="00D74AE1"/>
    <w:p w14:paraId="75DCAA02" w14:textId="77777777" w:rsidR="004C5137" w:rsidRDefault="004C5137" w:rsidP="00D74AE1"/>
    <w:p w14:paraId="176125DA" w14:textId="77777777" w:rsidR="00913B44" w:rsidRPr="00093294" w:rsidRDefault="00913B44" w:rsidP="00D74AE1"/>
    <w:p w14:paraId="04F5DCCA" w14:textId="77777777" w:rsidR="00913B44" w:rsidRPr="00093294" w:rsidRDefault="00913B44" w:rsidP="00D74AE1"/>
    <w:p w14:paraId="6723D486" w14:textId="77777777" w:rsidR="00913B44" w:rsidRPr="00093294" w:rsidRDefault="00913B44" w:rsidP="00D74AE1"/>
    <w:p w14:paraId="649CF9C9" w14:textId="77777777" w:rsidR="00913B44" w:rsidRPr="00093294" w:rsidRDefault="00913B44" w:rsidP="00D74AE1"/>
    <w:p w14:paraId="75277D71" w14:textId="77777777" w:rsidR="00913B44" w:rsidRPr="00093294" w:rsidRDefault="00913B44" w:rsidP="00D74AE1"/>
    <w:p w14:paraId="070447B3" w14:textId="77777777" w:rsidR="00913B44" w:rsidRPr="00093294" w:rsidRDefault="00913B44" w:rsidP="00D74AE1"/>
    <w:p w14:paraId="4A3F4404" w14:textId="77777777" w:rsidR="00913B44" w:rsidRPr="00093294" w:rsidRDefault="00913B44" w:rsidP="00D74AE1"/>
    <w:p w14:paraId="78212AD0" w14:textId="77777777" w:rsidR="00913B44" w:rsidRPr="00093294" w:rsidRDefault="00913B44" w:rsidP="00D74AE1"/>
    <w:p w14:paraId="2B7453D7" w14:textId="77777777" w:rsidR="00913B44" w:rsidRPr="00093294" w:rsidRDefault="00913B44" w:rsidP="00D74AE1"/>
    <w:p w14:paraId="28C136B3" w14:textId="77777777" w:rsidR="00913B44" w:rsidRPr="00093294" w:rsidRDefault="00913B44" w:rsidP="00D74AE1"/>
    <w:p w14:paraId="175C3178" w14:textId="77777777" w:rsidR="00913B44" w:rsidRPr="00093294" w:rsidRDefault="00913B44" w:rsidP="00D74AE1"/>
    <w:p w14:paraId="46E28429" w14:textId="77777777" w:rsidR="005C71FF" w:rsidRPr="00093294" w:rsidRDefault="005C71FF" w:rsidP="00D74AE1"/>
    <w:p w14:paraId="7AF5023E" w14:textId="77777777" w:rsidR="00883AE3" w:rsidRPr="00093294" w:rsidRDefault="00883AE3" w:rsidP="00D74AE1"/>
    <w:p w14:paraId="2463ED33" w14:textId="4051DAB2" w:rsidR="00913B44" w:rsidRPr="00093294" w:rsidRDefault="00913B44" w:rsidP="00913B44">
      <w:pPr>
        <w:pStyle w:val="Editionnumber"/>
      </w:pPr>
      <w:r w:rsidRPr="00093294">
        <w:t xml:space="preserve">Edition </w:t>
      </w:r>
      <w:ins w:id="6" w:author="Seamus Doyle" w:date="2018-10-01T14:30:00Z">
        <w:r w:rsidR="00D21DE2">
          <w:t>3</w:t>
        </w:r>
      </w:ins>
      <w:del w:id="7" w:author="Seamus Doyle" w:date="2018-10-01T14:30:00Z">
        <w:r w:rsidR="00D21DE2" w:rsidDel="00D21DE2">
          <w:delText>2</w:delText>
        </w:r>
      </w:del>
      <w:r w:rsidRPr="00093294">
        <w:t>.0</w:t>
      </w:r>
    </w:p>
    <w:p w14:paraId="288F8DED" w14:textId="1F3FB103" w:rsidR="00913B44" w:rsidRPr="00093294" w:rsidRDefault="00D21DE2" w:rsidP="005C71FF">
      <w:pPr>
        <w:pStyle w:val="Documentdate"/>
      </w:pPr>
      <w:r>
        <w:lastRenderedPageBreak/>
        <w:t>December 201</w:t>
      </w:r>
      <w:ins w:id="8" w:author="Seamus Doyle" w:date="2018-10-01T14:30:00Z">
        <w:r>
          <w:t>8</w:t>
        </w:r>
      </w:ins>
      <w:del w:id="9" w:author="Seamus Doyle" w:date="2018-10-01T14:30:00Z">
        <w:r w:rsidDel="00D21DE2">
          <w:delText>4</w:delText>
        </w:r>
      </w:del>
    </w:p>
    <w:p w14:paraId="2644931E" w14:textId="77777777" w:rsidR="00913B44" w:rsidRPr="00093294" w:rsidRDefault="00913B44" w:rsidP="00D74AE1">
      <w:pPr>
        <w:sectPr w:rsidR="00913B44" w:rsidRPr="00093294" w:rsidSect="007E30DF">
          <w:headerReference w:type="even" r:id="rId10"/>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2FCCAD75"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44749CF7" w14:textId="77777777" w:rsidTr="005E4659">
        <w:tc>
          <w:tcPr>
            <w:tcW w:w="1908" w:type="dxa"/>
          </w:tcPr>
          <w:p w14:paraId="5A2726E3" w14:textId="77777777" w:rsidR="00914E26" w:rsidRPr="00093294" w:rsidRDefault="00914E26" w:rsidP="00ED030E">
            <w:pPr>
              <w:pStyle w:val="Tableheading"/>
              <w:rPr>
                <w:lang w:val="en-GB"/>
              </w:rPr>
            </w:pPr>
            <w:r w:rsidRPr="00093294">
              <w:rPr>
                <w:lang w:val="en-GB"/>
              </w:rPr>
              <w:t>Date</w:t>
            </w:r>
          </w:p>
        </w:tc>
        <w:tc>
          <w:tcPr>
            <w:tcW w:w="3576" w:type="dxa"/>
          </w:tcPr>
          <w:p w14:paraId="2B0BB3F3" w14:textId="77777777" w:rsidR="00914E26" w:rsidRPr="00093294" w:rsidRDefault="00914E26" w:rsidP="00ED030E">
            <w:pPr>
              <w:pStyle w:val="Tableheading"/>
              <w:rPr>
                <w:lang w:val="en-GB"/>
              </w:rPr>
            </w:pPr>
            <w:r w:rsidRPr="00093294">
              <w:rPr>
                <w:lang w:val="en-GB"/>
              </w:rPr>
              <w:t>Page / Section Revised</w:t>
            </w:r>
          </w:p>
        </w:tc>
        <w:tc>
          <w:tcPr>
            <w:tcW w:w="5001" w:type="dxa"/>
          </w:tcPr>
          <w:p w14:paraId="7B0330D0"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160D1BD3" w14:textId="77777777" w:rsidTr="005E4659">
        <w:trPr>
          <w:trHeight w:val="851"/>
        </w:trPr>
        <w:tc>
          <w:tcPr>
            <w:tcW w:w="1908" w:type="dxa"/>
            <w:vAlign w:val="center"/>
          </w:tcPr>
          <w:p w14:paraId="48B67DE1" w14:textId="1B0C2E0D" w:rsidR="00914E26" w:rsidRPr="00093294" w:rsidRDefault="004C5137" w:rsidP="00914E26">
            <w:pPr>
              <w:pStyle w:val="Tabletext"/>
            </w:pPr>
            <w:r>
              <w:t>2010</w:t>
            </w:r>
          </w:p>
        </w:tc>
        <w:tc>
          <w:tcPr>
            <w:tcW w:w="3576" w:type="dxa"/>
            <w:vAlign w:val="center"/>
          </w:tcPr>
          <w:p w14:paraId="1C080BE3" w14:textId="088C026F" w:rsidR="00914E26" w:rsidRPr="00093294" w:rsidRDefault="004C5137" w:rsidP="00914E26">
            <w:pPr>
              <w:pStyle w:val="Tabletext"/>
            </w:pPr>
            <w:r>
              <w:t>1</w:t>
            </w:r>
            <w:r w:rsidRPr="004C5137">
              <w:rPr>
                <w:vertAlign w:val="superscript"/>
              </w:rPr>
              <w:t>st</w:t>
            </w:r>
            <w:r>
              <w:t xml:space="preserve"> issue</w:t>
            </w:r>
          </w:p>
        </w:tc>
        <w:tc>
          <w:tcPr>
            <w:tcW w:w="5001" w:type="dxa"/>
            <w:vAlign w:val="center"/>
          </w:tcPr>
          <w:p w14:paraId="7BBCD38F" w14:textId="7E4615CA" w:rsidR="00914E26" w:rsidRPr="00093294" w:rsidRDefault="00914E26" w:rsidP="00914E26">
            <w:pPr>
              <w:pStyle w:val="Tabletext"/>
            </w:pPr>
          </w:p>
        </w:tc>
      </w:tr>
      <w:tr w:rsidR="004C5137" w:rsidRPr="00093294" w14:paraId="12D02462" w14:textId="77777777" w:rsidTr="005E4659">
        <w:trPr>
          <w:trHeight w:val="851"/>
        </w:trPr>
        <w:tc>
          <w:tcPr>
            <w:tcW w:w="1908" w:type="dxa"/>
            <w:vAlign w:val="center"/>
          </w:tcPr>
          <w:p w14:paraId="0FF11F55" w14:textId="0D7D9B94" w:rsidR="004C5137" w:rsidRPr="00093294" w:rsidRDefault="004C5137" w:rsidP="004C5137">
            <w:pPr>
              <w:pStyle w:val="Tabletext"/>
            </w:pPr>
            <w:r w:rsidRPr="004C5137">
              <w:t>December 2014</w:t>
            </w:r>
          </w:p>
        </w:tc>
        <w:tc>
          <w:tcPr>
            <w:tcW w:w="3576" w:type="dxa"/>
            <w:vAlign w:val="center"/>
          </w:tcPr>
          <w:p w14:paraId="304BC3C4" w14:textId="01F3C995" w:rsidR="004C5137" w:rsidRPr="00093294" w:rsidRDefault="004C5137" w:rsidP="004C5137">
            <w:pPr>
              <w:pStyle w:val="Tabletext"/>
            </w:pPr>
            <w:r w:rsidRPr="006F264A">
              <w:t>Whole document</w:t>
            </w:r>
          </w:p>
        </w:tc>
        <w:tc>
          <w:tcPr>
            <w:tcW w:w="5001" w:type="dxa"/>
            <w:vAlign w:val="center"/>
          </w:tcPr>
          <w:p w14:paraId="65A1FF68" w14:textId="00891C0B" w:rsidR="004C5137" w:rsidRPr="00093294" w:rsidRDefault="004C5137" w:rsidP="004C5137">
            <w:pPr>
              <w:pStyle w:val="Tabletext"/>
            </w:pPr>
            <w:r w:rsidRPr="006F264A">
              <w:t>New Edition in revised standard format</w:t>
            </w:r>
          </w:p>
        </w:tc>
      </w:tr>
      <w:tr w:rsidR="005E4659" w:rsidRPr="00093294" w14:paraId="61F8DDF5" w14:textId="77777777" w:rsidTr="005E4659">
        <w:trPr>
          <w:trHeight w:val="851"/>
        </w:trPr>
        <w:tc>
          <w:tcPr>
            <w:tcW w:w="1908" w:type="dxa"/>
            <w:vAlign w:val="center"/>
          </w:tcPr>
          <w:p w14:paraId="561070C8" w14:textId="0948280E" w:rsidR="00914E26" w:rsidRPr="00093294" w:rsidRDefault="004C5137" w:rsidP="00914E26">
            <w:pPr>
              <w:pStyle w:val="Tabletext"/>
            </w:pPr>
            <w:ins w:id="10" w:author="Seamus Doyle" w:date="2018-10-01T12:43:00Z">
              <w:r>
                <w:t>Dece</w:t>
              </w:r>
            </w:ins>
            <w:ins w:id="11" w:author="Seamus Doyle" w:date="2018-10-01T12:44:00Z">
              <w:r>
                <w:t>mber 2018</w:t>
              </w:r>
            </w:ins>
          </w:p>
        </w:tc>
        <w:tc>
          <w:tcPr>
            <w:tcW w:w="3576" w:type="dxa"/>
            <w:vAlign w:val="center"/>
          </w:tcPr>
          <w:p w14:paraId="4FC396CD" w14:textId="3035650C" w:rsidR="00914E26" w:rsidRPr="00093294" w:rsidRDefault="004C5137" w:rsidP="00914E26">
            <w:pPr>
              <w:pStyle w:val="Tabletext"/>
            </w:pPr>
            <w:ins w:id="12" w:author="Seamus Doyle" w:date="2018-10-01T12:44:00Z">
              <w:r>
                <w:t>Whole document</w:t>
              </w:r>
            </w:ins>
          </w:p>
        </w:tc>
        <w:tc>
          <w:tcPr>
            <w:tcW w:w="5001" w:type="dxa"/>
            <w:vAlign w:val="center"/>
          </w:tcPr>
          <w:p w14:paraId="16D2E0B8" w14:textId="77777777" w:rsidR="004C5137" w:rsidRDefault="004C5137" w:rsidP="004C5137">
            <w:pPr>
              <w:pStyle w:val="Tabletext"/>
              <w:rPr>
                <w:ins w:id="13" w:author="Seamus Doyle" w:date="2018-10-01T12:44:00Z"/>
              </w:rPr>
            </w:pPr>
            <w:ins w:id="14" w:author="Seamus Doyle" w:date="2018-10-01T12:44:00Z">
              <w:r>
                <w:t>Entire document</w:t>
              </w:r>
            </w:ins>
          </w:p>
          <w:p w14:paraId="33039FA7" w14:textId="77777777" w:rsidR="004C5137" w:rsidRDefault="004C5137" w:rsidP="004C5137">
            <w:pPr>
              <w:pStyle w:val="Tabletext"/>
              <w:rPr>
                <w:ins w:id="15" w:author="Seamus Doyle" w:date="2018-10-01T12:44:00Z"/>
              </w:rPr>
            </w:pPr>
            <w:ins w:id="16" w:author="Seamus Doyle" w:date="2018-10-01T12:44:00Z">
              <w:r>
                <w:t>Document style updated</w:t>
              </w:r>
            </w:ins>
          </w:p>
          <w:p w14:paraId="1D7D10C4" w14:textId="773DA927" w:rsidR="00914E26" w:rsidRPr="00093294" w:rsidRDefault="004C5137" w:rsidP="004C5137">
            <w:pPr>
              <w:pStyle w:val="Tabletext"/>
            </w:pPr>
            <w:ins w:id="17" w:author="Seamus Doyle" w:date="2018-10-01T12:44:00Z">
              <w:r>
                <w:t>Scheduled Committee review to edition 3</w:t>
              </w:r>
            </w:ins>
          </w:p>
        </w:tc>
      </w:tr>
      <w:tr w:rsidR="005E4659" w:rsidRPr="00093294" w14:paraId="1AE46082" w14:textId="77777777" w:rsidTr="005E4659">
        <w:trPr>
          <w:trHeight w:val="851"/>
        </w:trPr>
        <w:tc>
          <w:tcPr>
            <w:tcW w:w="1908" w:type="dxa"/>
            <w:vAlign w:val="center"/>
          </w:tcPr>
          <w:p w14:paraId="2367E708" w14:textId="77777777" w:rsidR="00914E26" w:rsidRPr="00093294" w:rsidRDefault="00914E26" w:rsidP="00914E26">
            <w:pPr>
              <w:pStyle w:val="Tabletext"/>
            </w:pPr>
          </w:p>
        </w:tc>
        <w:tc>
          <w:tcPr>
            <w:tcW w:w="3576" w:type="dxa"/>
            <w:vAlign w:val="center"/>
          </w:tcPr>
          <w:p w14:paraId="6416EE61" w14:textId="77777777" w:rsidR="00914E26" w:rsidRPr="00093294" w:rsidRDefault="00914E26" w:rsidP="00914E26">
            <w:pPr>
              <w:pStyle w:val="Tabletext"/>
            </w:pPr>
          </w:p>
        </w:tc>
        <w:tc>
          <w:tcPr>
            <w:tcW w:w="5001" w:type="dxa"/>
            <w:vAlign w:val="center"/>
          </w:tcPr>
          <w:p w14:paraId="5EC3DC39" w14:textId="77777777" w:rsidR="00914E26" w:rsidRPr="00093294" w:rsidRDefault="00914E26" w:rsidP="00914E26">
            <w:pPr>
              <w:pStyle w:val="Tabletext"/>
            </w:pPr>
          </w:p>
        </w:tc>
      </w:tr>
      <w:tr w:rsidR="005E4659" w:rsidRPr="00093294" w14:paraId="6C759697" w14:textId="77777777" w:rsidTr="005E4659">
        <w:trPr>
          <w:trHeight w:val="851"/>
        </w:trPr>
        <w:tc>
          <w:tcPr>
            <w:tcW w:w="1908" w:type="dxa"/>
            <w:vAlign w:val="center"/>
          </w:tcPr>
          <w:p w14:paraId="465720FC" w14:textId="77777777" w:rsidR="00914E26" w:rsidRPr="00093294" w:rsidRDefault="00914E26" w:rsidP="00914E26">
            <w:pPr>
              <w:pStyle w:val="Tabletext"/>
            </w:pPr>
          </w:p>
        </w:tc>
        <w:tc>
          <w:tcPr>
            <w:tcW w:w="3576" w:type="dxa"/>
            <w:vAlign w:val="center"/>
          </w:tcPr>
          <w:p w14:paraId="17994182" w14:textId="77777777" w:rsidR="00914E26" w:rsidRPr="00093294" w:rsidRDefault="00914E26" w:rsidP="00914E26">
            <w:pPr>
              <w:pStyle w:val="Tabletext"/>
            </w:pPr>
          </w:p>
        </w:tc>
        <w:tc>
          <w:tcPr>
            <w:tcW w:w="5001" w:type="dxa"/>
            <w:vAlign w:val="center"/>
          </w:tcPr>
          <w:p w14:paraId="6D72E985" w14:textId="77777777" w:rsidR="00914E26" w:rsidRPr="00093294" w:rsidRDefault="00914E26" w:rsidP="00914E26">
            <w:pPr>
              <w:pStyle w:val="Tabletext"/>
            </w:pPr>
          </w:p>
        </w:tc>
      </w:tr>
      <w:tr w:rsidR="005E4659" w:rsidRPr="00093294" w14:paraId="23D8092C" w14:textId="77777777" w:rsidTr="005E4659">
        <w:trPr>
          <w:trHeight w:val="851"/>
        </w:trPr>
        <w:tc>
          <w:tcPr>
            <w:tcW w:w="1908" w:type="dxa"/>
            <w:vAlign w:val="center"/>
          </w:tcPr>
          <w:p w14:paraId="761F01AF" w14:textId="77777777" w:rsidR="00914E26" w:rsidRPr="00093294" w:rsidRDefault="00914E26" w:rsidP="00914E26">
            <w:pPr>
              <w:pStyle w:val="Tabletext"/>
            </w:pPr>
          </w:p>
        </w:tc>
        <w:tc>
          <w:tcPr>
            <w:tcW w:w="3576" w:type="dxa"/>
            <w:vAlign w:val="center"/>
          </w:tcPr>
          <w:p w14:paraId="1E9086E5" w14:textId="77777777" w:rsidR="00914E26" w:rsidRPr="00093294" w:rsidRDefault="00914E26" w:rsidP="00914E26">
            <w:pPr>
              <w:pStyle w:val="Tabletext"/>
            </w:pPr>
          </w:p>
        </w:tc>
        <w:tc>
          <w:tcPr>
            <w:tcW w:w="5001" w:type="dxa"/>
            <w:vAlign w:val="center"/>
          </w:tcPr>
          <w:p w14:paraId="2993BD75" w14:textId="77777777" w:rsidR="00914E26" w:rsidRPr="00093294" w:rsidRDefault="00914E26" w:rsidP="00914E26">
            <w:pPr>
              <w:pStyle w:val="Tabletext"/>
            </w:pPr>
          </w:p>
        </w:tc>
      </w:tr>
      <w:tr w:rsidR="005E4659" w:rsidRPr="00093294" w14:paraId="670D93D7" w14:textId="77777777" w:rsidTr="005E4659">
        <w:trPr>
          <w:trHeight w:val="851"/>
        </w:trPr>
        <w:tc>
          <w:tcPr>
            <w:tcW w:w="1908" w:type="dxa"/>
            <w:vAlign w:val="center"/>
          </w:tcPr>
          <w:p w14:paraId="31E4A464" w14:textId="77777777" w:rsidR="00914E26" w:rsidRPr="00093294" w:rsidRDefault="00914E26" w:rsidP="00914E26">
            <w:pPr>
              <w:pStyle w:val="Tabletext"/>
            </w:pPr>
          </w:p>
        </w:tc>
        <w:tc>
          <w:tcPr>
            <w:tcW w:w="3576" w:type="dxa"/>
            <w:vAlign w:val="center"/>
          </w:tcPr>
          <w:p w14:paraId="2B836E24" w14:textId="77777777" w:rsidR="00914E26" w:rsidRPr="00093294" w:rsidRDefault="00914E26" w:rsidP="00914E26">
            <w:pPr>
              <w:pStyle w:val="Tabletext"/>
            </w:pPr>
          </w:p>
        </w:tc>
        <w:tc>
          <w:tcPr>
            <w:tcW w:w="5001" w:type="dxa"/>
            <w:vAlign w:val="center"/>
          </w:tcPr>
          <w:p w14:paraId="6C251E70" w14:textId="77777777" w:rsidR="00914E26" w:rsidRPr="00093294" w:rsidRDefault="00914E26" w:rsidP="00914E26">
            <w:pPr>
              <w:pStyle w:val="Tabletext"/>
            </w:pPr>
          </w:p>
        </w:tc>
      </w:tr>
    </w:tbl>
    <w:p w14:paraId="0EED8157" w14:textId="77777777" w:rsidR="00914E26" w:rsidRPr="00093294" w:rsidRDefault="00914E26" w:rsidP="00D74AE1"/>
    <w:p w14:paraId="48879F1A" w14:textId="77777777" w:rsidR="005E4659" w:rsidRPr="00093294" w:rsidRDefault="005E4659" w:rsidP="00914E26">
      <w:pPr>
        <w:spacing w:after="200" w:line="276" w:lineRule="auto"/>
        <w:sectPr w:rsidR="005E4659" w:rsidRPr="00093294" w:rsidSect="00F00376">
          <w:headerReference w:type="even" r:id="rId14"/>
          <w:headerReference w:type="default" r:id="rId15"/>
          <w:footerReference w:type="default" r:id="rId16"/>
          <w:headerReference w:type="first" r:id="rId17"/>
          <w:pgSz w:w="11906" w:h="16838" w:code="9"/>
          <w:pgMar w:top="567" w:right="794" w:bottom="567" w:left="907" w:header="567" w:footer="567" w:gutter="0"/>
          <w:cols w:space="708"/>
          <w:docGrid w:linePitch="360"/>
        </w:sectPr>
      </w:pPr>
    </w:p>
    <w:p w14:paraId="6E6B6469" w14:textId="77777777" w:rsidR="005E4C7F" w:rsidRDefault="002A29D4">
      <w:pPr>
        <w:pStyle w:val="TOC1"/>
        <w:rPr>
          <w:rFonts w:eastAsiaTheme="minorEastAsia"/>
          <w:b w:val="0"/>
          <w:color w:val="auto"/>
          <w:lang w:val="en-IE" w:eastAsia="en-IE"/>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5E4C7F" w:rsidRPr="0053554B">
        <w:t>PART 1</w:t>
      </w:r>
      <w:r w:rsidR="005E4C7F">
        <w:t xml:space="preserve"> - </w:t>
      </w:r>
      <w:r w:rsidR="005E4C7F" w:rsidRPr="0053554B">
        <w:t>COURSE OVERVIEW</w:t>
      </w:r>
      <w:r w:rsidR="005E4C7F">
        <w:tab/>
      </w:r>
      <w:r w:rsidR="005E4C7F">
        <w:fldChar w:fldCharType="begin"/>
      </w:r>
      <w:r w:rsidR="005E4C7F">
        <w:instrText xml:space="preserve"> PAGEREF _Toc526173895 \h </w:instrText>
      </w:r>
      <w:r w:rsidR="005E4C7F">
        <w:fldChar w:fldCharType="separate"/>
      </w:r>
      <w:r w:rsidR="005E4C7F">
        <w:t>6</w:t>
      </w:r>
      <w:r w:rsidR="005E4C7F">
        <w:fldChar w:fldCharType="end"/>
      </w:r>
    </w:p>
    <w:p w14:paraId="28F80556" w14:textId="77777777" w:rsidR="005E4C7F" w:rsidRDefault="005E4C7F">
      <w:pPr>
        <w:pStyle w:val="TOC1"/>
        <w:rPr>
          <w:rFonts w:eastAsiaTheme="minorEastAsia"/>
          <w:b w:val="0"/>
          <w:color w:val="auto"/>
          <w:lang w:val="en-IE" w:eastAsia="en-IE"/>
        </w:rPr>
      </w:pPr>
      <w:r w:rsidRPr="0053554B">
        <w:t>1.</w:t>
      </w:r>
      <w:r>
        <w:rPr>
          <w:rFonts w:eastAsiaTheme="minorEastAsia"/>
          <w:b w:val="0"/>
          <w:color w:val="auto"/>
          <w:lang w:val="en-IE" w:eastAsia="en-IE"/>
        </w:rPr>
        <w:tab/>
      </w:r>
      <w:r>
        <w:t>Scope</w:t>
      </w:r>
      <w:r>
        <w:tab/>
      </w:r>
      <w:r>
        <w:fldChar w:fldCharType="begin"/>
      </w:r>
      <w:r>
        <w:instrText xml:space="preserve"> PAGEREF _Toc526173896 \h </w:instrText>
      </w:r>
      <w:r>
        <w:fldChar w:fldCharType="separate"/>
      </w:r>
      <w:r>
        <w:t>6</w:t>
      </w:r>
      <w:r>
        <w:fldChar w:fldCharType="end"/>
      </w:r>
    </w:p>
    <w:p w14:paraId="4DF16B04" w14:textId="77777777" w:rsidR="005E4C7F" w:rsidRDefault="005E4C7F">
      <w:pPr>
        <w:pStyle w:val="TOC1"/>
        <w:rPr>
          <w:rFonts w:eastAsiaTheme="minorEastAsia"/>
          <w:b w:val="0"/>
          <w:color w:val="auto"/>
          <w:lang w:val="en-IE" w:eastAsia="en-IE"/>
        </w:rPr>
      </w:pPr>
      <w:r w:rsidRPr="0053554B">
        <w:t>2.</w:t>
      </w:r>
      <w:r>
        <w:rPr>
          <w:rFonts w:eastAsiaTheme="minorEastAsia"/>
          <w:b w:val="0"/>
          <w:color w:val="auto"/>
          <w:lang w:val="en-IE" w:eastAsia="en-IE"/>
        </w:rPr>
        <w:tab/>
      </w:r>
      <w:r>
        <w:t>Objective</w:t>
      </w:r>
      <w:r>
        <w:tab/>
      </w:r>
      <w:r>
        <w:fldChar w:fldCharType="begin"/>
      </w:r>
      <w:r>
        <w:instrText xml:space="preserve"> PAGEREF _Toc526173897 \h </w:instrText>
      </w:r>
      <w:r>
        <w:fldChar w:fldCharType="separate"/>
      </w:r>
      <w:r>
        <w:t>6</w:t>
      </w:r>
      <w:r>
        <w:fldChar w:fldCharType="end"/>
      </w:r>
    </w:p>
    <w:p w14:paraId="41A349D3" w14:textId="77777777" w:rsidR="005E4C7F" w:rsidRDefault="005E4C7F">
      <w:pPr>
        <w:pStyle w:val="TOC1"/>
        <w:rPr>
          <w:rFonts w:eastAsiaTheme="minorEastAsia"/>
          <w:b w:val="0"/>
          <w:color w:val="auto"/>
          <w:lang w:val="en-IE" w:eastAsia="en-IE"/>
        </w:rPr>
      </w:pPr>
      <w:r w:rsidRPr="0053554B">
        <w:t>3.</w:t>
      </w:r>
      <w:r>
        <w:rPr>
          <w:rFonts w:eastAsiaTheme="minorEastAsia"/>
          <w:b w:val="0"/>
          <w:color w:val="auto"/>
          <w:lang w:val="en-IE" w:eastAsia="en-IE"/>
        </w:rPr>
        <w:tab/>
      </w:r>
      <w:r>
        <w:t>Course Outline</w:t>
      </w:r>
      <w:r>
        <w:tab/>
      </w:r>
      <w:r>
        <w:fldChar w:fldCharType="begin"/>
      </w:r>
      <w:r>
        <w:instrText xml:space="preserve"> PAGEREF _Toc526173898 \h </w:instrText>
      </w:r>
      <w:r>
        <w:fldChar w:fldCharType="separate"/>
      </w:r>
      <w:r>
        <w:t>6</w:t>
      </w:r>
      <w:r>
        <w:fldChar w:fldCharType="end"/>
      </w:r>
    </w:p>
    <w:p w14:paraId="30540788" w14:textId="77777777" w:rsidR="005E4C7F" w:rsidRDefault="005E4C7F">
      <w:pPr>
        <w:pStyle w:val="TOC1"/>
        <w:rPr>
          <w:rFonts w:eastAsiaTheme="minorEastAsia"/>
          <w:b w:val="0"/>
          <w:color w:val="auto"/>
          <w:lang w:val="en-IE" w:eastAsia="en-IE"/>
        </w:rPr>
      </w:pPr>
      <w:r w:rsidRPr="0053554B">
        <w:t>4.</w:t>
      </w:r>
      <w:r>
        <w:rPr>
          <w:rFonts w:eastAsiaTheme="minorEastAsia"/>
          <w:b w:val="0"/>
          <w:color w:val="auto"/>
          <w:lang w:val="en-IE" w:eastAsia="en-IE"/>
        </w:rPr>
        <w:tab/>
      </w:r>
      <w:r>
        <w:t>Table of Teaching Modules</w:t>
      </w:r>
      <w:r>
        <w:tab/>
      </w:r>
      <w:r>
        <w:fldChar w:fldCharType="begin"/>
      </w:r>
      <w:r>
        <w:instrText xml:space="preserve"> PAGEREF _Toc526173899 \h </w:instrText>
      </w:r>
      <w:r>
        <w:fldChar w:fldCharType="separate"/>
      </w:r>
      <w:r>
        <w:t>6</w:t>
      </w:r>
      <w:r>
        <w:fldChar w:fldCharType="end"/>
      </w:r>
    </w:p>
    <w:p w14:paraId="22B1CB1E" w14:textId="77777777" w:rsidR="005E4C7F" w:rsidRDefault="005E4C7F">
      <w:pPr>
        <w:pStyle w:val="TOC1"/>
        <w:rPr>
          <w:rFonts w:eastAsiaTheme="minorEastAsia"/>
          <w:b w:val="0"/>
          <w:color w:val="auto"/>
          <w:lang w:val="en-IE" w:eastAsia="en-IE"/>
        </w:rPr>
      </w:pPr>
      <w:r w:rsidRPr="0053554B">
        <w:t>5.</w:t>
      </w:r>
      <w:r>
        <w:rPr>
          <w:rFonts w:eastAsiaTheme="minorEastAsia"/>
          <w:b w:val="0"/>
          <w:color w:val="auto"/>
          <w:lang w:val="en-IE" w:eastAsia="en-IE"/>
        </w:rPr>
        <w:tab/>
      </w:r>
      <w:r>
        <w:t>Specific Course Related Teaching Aids</w:t>
      </w:r>
      <w:r>
        <w:tab/>
      </w:r>
      <w:r>
        <w:fldChar w:fldCharType="begin"/>
      </w:r>
      <w:r>
        <w:instrText xml:space="preserve"> PAGEREF _Toc526173900 \h </w:instrText>
      </w:r>
      <w:r>
        <w:fldChar w:fldCharType="separate"/>
      </w:r>
      <w:r>
        <w:t>6</w:t>
      </w:r>
      <w:r>
        <w:fldChar w:fldCharType="end"/>
      </w:r>
    </w:p>
    <w:p w14:paraId="19CA0828" w14:textId="77777777" w:rsidR="005E4C7F" w:rsidRDefault="005E4C7F">
      <w:pPr>
        <w:pStyle w:val="TOC1"/>
        <w:rPr>
          <w:rFonts w:eastAsiaTheme="minorEastAsia"/>
          <w:b w:val="0"/>
          <w:color w:val="auto"/>
          <w:lang w:val="en-IE" w:eastAsia="en-IE"/>
        </w:rPr>
      </w:pPr>
      <w:r w:rsidRPr="0053554B">
        <w:t>6.</w:t>
      </w:r>
      <w:r>
        <w:rPr>
          <w:rFonts w:eastAsiaTheme="minorEastAsia"/>
          <w:b w:val="0"/>
          <w:color w:val="auto"/>
          <w:lang w:val="en-IE" w:eastAsia="en-IE"/>
        </w:rPr>
        <w:tab/>
      </w:r>
      <w:r>
        <w:t>ReferenceS</w:t>
      </w:r>
      <w:r>
        <w:tab/>
      </w:r>
      <w:r>
        <w:fldChar w:fldCharType="begin"/>
      </w:r>
      <w:r>
        <w:instrText xml:space="preserve"> PAGEREF _Toc526173901 \h </w:instrText>
      </w:r>
      <w:r>
        <w:fldChar w:fldCharType="separate"/>
      </w:r>
      <w:r>
        <w:t>7</w:t>
      </w:r>
      <w:r>
        <w:fldChar w:fldCharType="end"/>
      </w:r>
    </w:p>
    <w:p w14:paraId="76A79A3B" w14:textId="77777777" w:rsidR="005E4C7F" w:rsidRDefault="005E4C7F">
      <w:pPr>
        <w:pStyle w:val="TOC1"/>
        <w:rPr>
          <w:rFonts w:eastAsiaTheme="minorEastAsia"/>
          <w:b w:val="0"/>
          <w:color w:val="auto"/>
          <w:lang w:val="en-IE" w:eastAsia="en-IE"/>
        </w:rPr>
      </w:pPr>
      <w:r w:rsidRPr="0053554B">
        <w:t>PART 2</w:t>
      </w:r>
      <w:r>
        <w:t xml:space="preserve"> - TEACHING MODULES</w:t>
      </w:r>
      <w:r>
        <w:tab/>
      </w:r>
      <w:r>
        <w:fldChar w:fldCharType="begin"/>
      </w:r>
      <w:r>
        <w:instrText xml:space="preserve"> PAGEREF _Toc526173902 \h </w:instrText>
      </w:r>
      <w:r>
        <w:fldChar w:fldCharType="separate"/>
      </w:r>
      <w:r>
        <w:t>8</w:t>
      </w:r>
      <w:r>
        <w:fldChar w:fldCharType="end"/>
      </w:r>
    </w:p>
    <w:p w14:paraId="16D4B003" w14:textId="77777777" w:rsidR="005E4C7F" w:rsidRDefault="005E4C7F">
      <w:pPr>
        <w:pStyle w:val="TOC1"/>
        <w:rPr>
          <w:rFonts w:eastAsiaTheme="minorEastAsia"/>
          <w:b w:val="0"/>
          <w:color w:val="auto"/>
          <w:lang w:val="en-IE" w:eastAsia="en-IE"/>
        </w:rPr>
      </w:pPr>
      <w:r w:rsidRPr="0053554B">
        <w:t>1.</w:t>
      </w:r>
      <w:r>
        <w:rPr>
          <w:rFonts w:eastAsiaTheme="minorEastAsia"/>
          <w:b w:val="0"/>
          <w:color w:val="auto"/>
          <w:lang w:val="en-IE" w:eastAsia="en-IE"/>
        </w:rPr>
        <w:tab/>
      </w:r>
      <w:r>
        <w:t>Module 1 – Introduction to Battery Technology</w:t>
      </w:r>
      <w:r>
        <w:tab/>
      </w:r>
      <w:r>
        <w:fldChar w:fldCharType="begin"/>
      </w:r>
      <w:r>
        <w:instrText xml:space="preserve"> PAGEREF _Toc526173903 \h </w:instrText>
      </w:r>
      <w:r>
        <w:fldChar w:fldCharType="separate"/>
      </w:r>
      <w:r>
        <w:t>8</w:t>
      </w:r>
      <w:r>
        <w:fldChar w:fldCharType="end"/>
      </w:r>
    </w:p>
    <w:p w14:paraId="78713030" w14:textId="77777777" w:rsidR="005E4C7F" w:rsidRDefault="005E4C7F">
      <w:pPr>
        <w:pStyle w:val="TOC2"/>
        <w:rPr>
          <w:rFonts w:eastAsiaTheme="minorEastAsia"/>
          <w:color w:val="auto"/>
          <w:lang w:val="en-IE" w:eastAsia="en-IE"/>
        </w:rPr>
      </w:pPr>
      <w:r w:rsidRPr="0053554B">
        <w:t>1.1.</w:t>
      </w:r>
      <w:r>
        <w:rPr>
          <w:rFonts w:eastAsiaTheme="minorEastAsia"/>
          <w:color w:val="auto"/>
          <w:lang w:val="en-IE" w:eastAsia="en-IE"/>
        </w:rPr>
        <w:tab/>
      </w:r>
      <w:r>
        <w:t>Scope</w:t>
      </w:r>
      <w:r>
        <w:tab/>
      </w:r>
      <w:r>
        <w:fldChar w:fldCharType="begin"/>
      </w:r>
      <w:r>
        <w:instrText xml:space="preserve"> PAGEREF _Toc526173904 \h </w:instrText>
      </w:r>
      <w:r>
        <w:fldChar w:fldCharType="separate"/>
      </w:r>
      <w:r>
        <w:t>8</w:t>
      </w:r>
      <w:r>
        <w:fldChar w:fldCharType="end"/>
      </w:r>
    </w:p>
    <w:p w14:paraId="29529E1F" w14:textId="77777777" w:rsidR="005E4C7F" w:rsidRDefault="005E4C7F">
      <w:pPr>
        <w:pStyle w:val="TOC2"/>
        <w:rPr>
          <w:rFonts w:eastAsiaTheme="minorEastAsia"/>
          <w:color w:val="auto"/>
          <w:lang w:val="en-IE" w:eastAsia="en-IE"/>
        </w:rPr>
      </w:pPr>
      <w:r w:rsidRPr="0053554B">
        <w:t>1.2.</w:t>
      </w:r>
      <w:r>
        <w:rPr>
          <w:rFonts w:eastAsiaTheme="minorEastAsia"/>
          <w:color w:val="auto"/>
          <w:lang w:val="en-IE" w:eastAsia="en-IE"/>
        </w:rPr>
        <w:tab/>
      </w:r>
      <w:r>
        <w:t>Learning Objective</w:t>
      </w:r>
      <w:r>
        <w:tab/>
      </w:r>
      <w:r>
        <w:fldChar w:fldCharType="begin"/>
      </w:r>
      <w:r>
        <w:instrText xml:space="preserve"> PAGEREF _Toc526173905 \h </w:instrText>
      </w:r>
      <w:r>
        <w:fldChar w:fldCharType="separate"/>
      </w:r>
      <w:r>
        <w:t>8</w:t>
      </w:r>
      <w:r>
        <w:fldChar w:fldCharType="end"/>
      </w:r>
    </w:p>
    <w:p w14:paraId="6188C854" w14:textId="77777777" w:rsidR="005E4C7F" w:rsidRDefault="005E4C7F">
      <w:pPr>
        <w:pStyle w:val="TOC2"/>
        <w:rPr>
          <w:rFonts w:eastAsiaTheme="minorEastAsia"/>
          <w:color w:val="auto"/>
          <w:lang w:val="en-IE" w:eastAsia="en-IE"/>
        </w:rPr>
      </w:pPr>
      <w:r w:rsidRPr="0053554B">
        <w:t>1.3.</w:t>
      </w:r>
      <w:r>
        <w:rPr>
          <w:rFonts w:eastAsiaTheme="minorEastAsia"/>
          <w:color w:val="auto"/>
          <w:lang w:val="en-IE" w:eastAsia="en-IE"/>
        </w:rPr>
        <w:tab/>
      </w:r>
      <w:r>
        <w:t>Syllabus</w:t>
      </w:r>
      <w:r>
        <w:tab/>
      </w:r>
      <w:r>
        <w:fldChar w:fldCharType="begin"/>
      </w:r>
      <w:r>
        <w:instrText xml:space="preserve"> PAGEREF _Toc526173906 \h </w:instrText>
      </w:r>
      <w:r>
        <w:fldChar w:fldCharType="separate"/>
      </w:r>
      <w:r>
        <w:t>8</w:t>
      </w:r>
      <w:r>
        <w:fldChar w:fldCharType="end"/>
      </w:r>
    </w:p>
    <w:p w14:paraId="577A19C7"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1.3.1.</w:t>
      </w:r>
      <w:r>
        <w:rPr>
          <w:rFonts w:eastAsiaTheme="minorEastAsia"/>
          <w:noProof/>
          <w:sz w:val="22"/>
          <w:lang w:val="en-IE" w:eastAsia="en-IE"/>
        </w:rPr>
        <w:tab/>
      </w:r>
      <w:r>
        <w:rPr>
          <w:noProof/>
        </w:rPr>
        <w:t>Lesson 1 – Battery technology</w:t>
      </w:r>
      <w:r>
        <w:rPr>
          <w:noProof/>
        </w:rPr>
        <w:tab/>
      </w:r>
      <w:r>
        <w:rPr>
          <w:noProof/>
        </w:rPr>
        <w:fldChar w:fldCharType="begin"/>
      </w:r>
      <w:r>
        <w:rPr>
          <w:noProof/>
        </w:rPr>
        <w:instrText xml:space="preserve"> PAGEREF _Toc526173907 \h </w:instrText>
      </w:r>
      <w:r>
        <w:rPr>
          <w:noProof/>
        </w:rPr>
      </w:r>
      <w:r>
        <w:rPr>
          <w:noProof/>
        </w:rPr>
        <w:fldChar w:fldCharType="separate"/>
      </w:r>
      <w:r>
        <w:rPr>
          <w:noProof/>
        </w:rPr>
        <w:t>8</w:t>
      </w:r>
      <w:r>
        <w:rPr>
          <w:noProof/>
        </w:rPr>
        <w:fldChar w:fldCharType="end"/>
      </w:r>
    </w:p>
    <w:p w14:paraId="023BCA47"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1.3.2.</w:t>
      </w:r>
      <w:r>
        <w:rPr>
          <w:rFonts w:eastAsiaTheme="minorEastAsia"/>
          <w:noProof/>
          <w:sz w:val="22"/>
          <w:lang w:val="en-IE" w:eastAsia="en-IE"/>
        </w:rPr>
        <w:tab/>
      </w:r>
      <w:r>
        <w:rPr>
          <w:noProof/>
        </w:rPr>
        <w:t>Lesson 2 – Battery types</w:t>
      </w:r>
      <w:r>
        <w:rPr>
          <w:noProof/>
        </w:rPr>
        <w:tab/>
      </w:r>
      <w:r>
        <w:rPr>
          <w:noProof/>
        </w:rPr>
        <w:fldChar w:fldCharType="begin"/>
      </w:r>
      <w:r>
        <w:rPr>
          <w:noProof/>
        </w:rPr>
        <w:instrText xml:space="preserve"> PAGEREF _Toc526173908 \h </w:instrText>
      </w:r>
      <w:r>
        <w:rPr>
          <w:noProof/>
        </w:rPr>
      </w:r>
      <w:r>
        <w:rPr>
          <w:noProof/>
        </w:rPr>
        <w:fldChar w:fldCharType="separate"/>
      </w:r>
      <w:r>
        <w:rPr>
          <w:noProof/>
        </w:rPr>
        <w:t>8</w:t>
      </w:r>
      <w:r>
        <w:rPr>
          <w:noProof/>
        </w:rPr>
        <w:fldChar w:fldCharType="end"/>
      </w:r>
    </w:p>
    <w:p w14:paraId="4ACBB73F" w14:textId="77777777" w:rsidR="005E4C7F" w:rsidRDefault="005E4C7F">
      <w:pPr>
        <w:pStyle w:val="TOC1"/>
        <w:rPr>
          <w:rFonts w:eastAsiaTheme="minorEastAsia"/>
          <w:b w:val="0"/>
          <w:color w:val="auto"/>
          <w:lang w:val="en-IE" w:eastAsia="en-IE"/>
        </w:rPr>
      </w:pPr>
      <w:r w:rsidRPr="0053554B">
        <w:t>2.</w:t>
      </w:r>
      <w:r>
        <w:rPr>
          <w:rFonts w:eastAsiaTheme="minorEastAsia"/>
          <w:b w:val="0"/>
          <w:color w:val="auto"/>
          <w:lang w:val="en-IE" w:eastAsia="en-IE"/>
        </w:rPr>
        <w:tab/>
      </w:r>
      <w:r>
        <w:t>Module 2 – Safety</w:t>
      </w:r>
      <w:r>
        <w:tab/>
      </w:r>
      <w:r>
        <w:fldChar w:fldCharType="begin"/>
      </w:r>
      <w:r>
        <w:instrText xml:space="preserve"> PAGEREF _Toc526173909 \h </w:instrText>
      </w:r>
      <w:r>
        <w:fldChar w:fldCharType="separate"/>
      </w:r>
      <w:r>
        <w:t>9</w:t>
      </w:r>
      <w:r>
        <w:fldChar w:fldCharType="end"/>
      </w:r>
    </w:p>
    <w:p w14:paraId="0441C13D" w14:textId="77777777" w:rsidR="005E4C7F" w:rsidRDefault="005E4C7F">
      <w:pPr>
        <w:pStyle w:val="TOC2"/>
        <w:rPr>
          <w:rFonts w:eastAsiaTheme="minorEastAsia"/>
          <w:color w:val="auto"/>
          <w:lang w:val="en-IE" w:eastAsia="en-IE"/>
        </w:rPr>
      </w:pPr>
      <w:r w:rsidRPr="0053554B">
        <w:t>2.1.</w:t>
      </w:r>
      <w:r>
        <w:rPr>
          <w:rFonts w:eastAsiaTheme="minorEastAsia"/>
          <w:color w:val="auto"/>
          <w:lang w:val="en-IE" w:eastAsia="en-IE"/>
        </w:rPr>
        <w:tab/>
      </w:r>
      <w:r>
        <w:t>Scope</w:t>
      </w:r>
      <w:r>
        <w:tab/>
      </w:r>
      <w:r>
        <w:fldChar w:fldCharType="begin"/>
      </w:r>
      <w:r>
        <w:instrText xml:space="preserve"> PAGEREF _Toc526173910 \h </w:instrText>
      </w:r>
      <w:r>
        <w:fldChar w:fldCharType="separate"/>
      </w:r>
      <w:r>
        <w:t>9</w:t>
      </w:r>
      <w:r>
        <w:fldChar w:fldCharType="end"/>
      </w:r>
    </w:p>
    <w:p w14:paraId="699EE101" w14:textId="77777777" w:rsidR="005E4C7F" w:rsidRDefault="005E4C7F">
      <w:pPr>
        <w:pStyle w:val="TOC2"/>
        <w:rPr>
          <w:rFonts w:eastAsiaTheme="minorEastAsia"/>
          <w:color w:val="auto"/>
          <w:lang w:val="en-IE" w:eastAsia="en-IE"/>
        </w:rPr>
      </w:pPr>
      <w:r w:rsidRPr="0053554B">
        <w:t>2.2.</w:t>
      </w:r>
      <w:r>
        <w:rPr>
          <w:rFonts w:eastAsiaTheme="minorEastAsia"/>
          <w:color w:val="auto"/>
          <w:lang w:val="en-IE" w:eastAsia="en-IE"/>
        </w:rPr>
        <w:tab/>
      </w:r>
      <w:r>
        <w:t>Learning Objective</w:t>
      </w:r>
      <w:r>
        <w:tab/>
      </w:r>
      <w:r>
        <w:fldChar w:fldCharType="begin"/>
      </w:r>
      <w:r>
        <w:instrText xml:space="preserve"> PAGEREF _Toc526173911 \h </w:instrText>
      </w:r>
      <w:r>
        <w:fldChar w:fldCharType="separate"/>
      </w:r>
      <w:r>
        <w:t>9</w:t>
      </w:r>
      <w:r>
        <w:fldChar w:fldCharType="end"/>
      </w:r>
    </w:p>
    <w:p w14:paraId="0F2AC4C6" w14:textId="77777777" w:rsidR="005E4C7F" w:rsidRDefault="005E4C7F">
      <w:pPr>
        <w:pStyle w:val="TOC2"/>
        <w:rPr>
          <w:rFonts w:eastAsiaTheme="minorEastAsia"/>
          <w:color w:val="auto"/>
          <w:lang w:val="en-IE" w:eastAsia="en-IE"/>
        </w:rPr>
      </w:pPr>
      <w:r w:rsidRPr="0053554B">
        <w:t>2.3.</w:t>
      </w:r>
      <w:r>
        <w:rPr>
          <w:rFonts w:eastAsiaTheme="minorEastAsia"/>
          <w:color w:val="auto"/>
          <w:lang w:val="en-IE" w:eastAsia="en-IE"/>
        </w:rPr>
        <w:tab/>
      </w:r>
      <w:r>
        <w:t>2.2.3 Syllabus</w:t>
      </w:r>
      <w:r>
        <w:tab/>
      </w:r>
      <w:r>
        <w:fldChar w:fldCharType="begin"/>
      </w:r>
      <w:r>
        <w:instrText xml:space="preserve"> PAGEREF _Toc526173912 \h </w:instrText>
      </w:r>
      <w:r>
        <w:fldChar w:fldCharType="separate"/>
      </w:r>
      <w:r>
        <w:t>9</w:t>
      </w:r>
      <w:r>
        <w:fldChar w:fldCharType="end"/>
      </w:r>
    </w:p>
    <w:p w14:paraId="76CB987F"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2.3.1.</w:t>
      </w:r>
      <w:r>
        <w:rPr>
          <w:rFonts w:eastAsiaTheme="minorEastAsia"/>
          <w:noProof/>
          <w:sz w:val="22"/>
          <w:lang w:val="en-IE" w:eastAsia="en-IE"/>
        </w:rPr>
        <w:tab/>
      </w:r>
      <w:r>
        <w:rPr>
          <w:noProof/>
        </w:rPr>
        <w:t>Lesson 1 Potential hazards</w:t>
      </w:r>
      <w:r>
        <w:rPr>
          <w:noProof/>
        </w:rPr>
        <w:tab/>
      </w:r>
      <w:r>
        <w:rPr>
          <w:noProof/>
        </w:rPr>
        <w:fldChar w:fldCharType="begin"/>
      </w:r>
      <w:r>
        <w:rPr>
          <w:noProof/>
        </w:rPr>
        <w:instrText xml:space="preserve"> PAGEREF _Toc526173913 \h </w:instrText>
      </w:r>
      <w:r>
        <w:rPr>
          <w:noProof/>
        </w:rPr>
      </w:r>
      <w:r>
        <w:rPr>
          <w:noProof/>
        </w:rPr>
        <w:fldChar w:fldCharType="separate"/>
      </w:r>
      <w:r>
        <w:rPr>
          <w:noProof/>
        </w:rPr>
        <w:t>9</w:t>
      </w:r>
      <w:r>
        <w:rPr>
          <w:noProof/>
        </w:rPr>
        <w:fldChar w:fldCharType="end"/>
      </w:r>
    </w:p>
    <w:p w14:paraId="7BA645A8"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2.3.2.</w:t>
      </w:r>
      <w:r>
        <w:rPr>
          <w:rFonts w:eastAsiaTheme="minorEastAsia"/>
          <w:noProof/>
          <w:sz w:val="22"/>
          <w:lang w:val="en-IE" w:eastAsia="en-IE"/>
        </w:rPr>
        <w:tab/>
      </w:r>
      <w:r>
        <w:rPr>
          <w:noProof/>
        </w:rPr>
        <w:t>Lesson 2 Personal protection</w:t>
      </w:r>
      <w:r>
        <w:rPr>
          <w:noProof/>
        </w:rPr>
        <w:tab/>
      </w:r>
      <w:r>
        <w:rPr>
          <w:noProof/>
        </w:rPr>
        <w:fldChar w:fldCharType="begin"/>
      </w:r>
      <w:r>
        <w:rPr>
          <w:noProof/>
        </w:rPr>
        <w:instrText xml:space="preserve"> PAGEREF _Toc526173914 \h </w:instrText>
      </w:r>
      <w:r>
        <w:rPr>
          <w:noProof/>
        </w:rPr>
      </w:r>
      <w:r>
        <w:rPr>
          <w:noProof/>
        </w:rPr>
        <w:fldChar w:fldCharType="separate"/>
      </w:r>
      <w:r>
        <w:rPr>
          <w:noProof/>
        </w:rPr>
        <w:t>9</w:t>
      </w:r>
      <w:r>
        <w:rPr>
          <w:noProof/>
        </w:rPr>
        <w:fldChar w:fldCharType="end"/>
      </w:r>
    </w:p>
    <w:p w14:paraId="34CB323F"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2.3.3.</w:t>
      </w:r>
      <w:r>
        <w:rPr>
          <w:rFonts w:eastAsiaTheme="minorEastAsia"/>
          <w:noProof/>
          <w:sz w:val="22"/>
          <w:lang w:val="en-IE" w:eastAsia="en-IE"/>
        </w:rPr>
        <w:tab/>
      </w:r>
      <w:r>
        <w:rPr>
          <w:noProof/>
        </w:rPr>
        <w:t>Lesson 3 Safe handling and storage</w:t>
      </w:r>
      <w:r>
        <w:rPr>
          <w:noProof/>
        </w:rPr>
        <w:tab/>
      </w:r>
      <w:r>
        <w:rPr>
          <w:noProof/>
        </w:rPr>
        <w:fldChar w:fldCharType="begin"/>
      </w:r>
      <w:r>
        <w:rPr>
          <w:noProof/>
        </w:rPr>
        <w:instrText xml:space="preserve"> PAGEREF _Toc526173915 \h </w:instrText>
      </w:r>
      <w:r>
        <w:rPr>
          <w:noProof/>
        </w:rPr>
      </w:r>
      <w:r>
        <w:rPr>
          <w:noProof/>
        </w:rPr>
        <w:fldChar w:fldCharType="separate"/>
      </w:r>
      <w:r>
        <w:rPr>
          <w:noProof/>
        </w:rPr>
        <w:t>9</w:t>
      </w:r>
      <w:r>
        <w:rPr>
          <w:noProof/>
        </w:rPr>
        <w:fldChar w:fldCharType="end"/>
      </w:r>
    </w:p>
    <w:p w14:paraId="72536A3C" w14:textId="77777777" w:rsidR="005E4C7F" w:rsidRDefault="005E4C7F">
      <w:pPr>
        <w:pStyle w:val="TOC1"/>
        <w:rPr>
          <w:rFonts w:eastAsiaTheme="minorEastAsia"/>
          <w:b w:val="0"/>
          <w:color w:val="auto"/>
          <w:lang w:val="en-IE" w:eastAsia="en-IE"/>
        </w:rPr>
      </w:pPr>
      <w:r w:rsidRPr="0053554B">
        <w:t>3.</w:t>
      </w:r>
      <w:r>
        <w:rPr>
          <w:rFonts w:eastAsiaTheme="minorEastAsia"/>
          <w:b w:val="0"/>
          <w:color w:val="auto"/>
          <w:lang w:val="en-IE" w:eastAsia="en-IE"/>
        </w:rPr>
        <w:tab/>
      </w:r>
      <w:r>
        <w:t>Module 3 – Installation</w:t>
      </w:r>
      <w:r>
        <w:tab/>
      </w:r>
      <w:r>
        <w:fldChar w:fldCharType="begin"/>
      </w:r>
      <w:r>
        <w:instrText xml:space="preserve"> PAGEREF _Toc526173916 \h </w:instrText>
      </w:r>
      <w:r>
        <w:fldChar w:fldCharType="separate"/>
      </w:r>
      <w:r>
        <w:t>10</w:t>
      </w:r>
      <w:r>
        <w:fldChar w:fldCharType="end"/>
      </w:r>
    </w:p>
    <w:p w14:paraId="051F675A" w14:textId="77777777" w:rsidR="005E4C7F" w:rsidRDefault="005E4C7F">
      <w:pPr>
        <w:pStyle w:val="TOC2"/>
        <w:rPr>
          <w:rFonts w:eastAsiaTheme="minorEastAsia"/>
          <w:color w:val="auto"/>
          <w:lang w:val="en-IE" w:eastAsia="en-IE"/>
        </w:rPr>
      </w:pPr>
      <w:r w:rsidRPr="0053554B">
        <w:t>3.1.</w:t>
      </w:r>
      <w:r>
        <w:rPr>
          <w:rFonts w:eastAsiaTheme="minorEastAsia"/>
          <w:color w:val="auto"/>
          <w:lang w:val="en-IE" w:eastAsia="en-IE"/>
        </w:rPr>
        <w:tab/>
      </w:r>
      <w:r>
        <w:t>Scope</w:t>
      </w:r>
      <w:r>
        <w:tab/>
      </w:r>
      <w:r>
        <w:fldChar w:fldCharType="begin"/>
      </w:r>
      <w:r>
        <w:instrText xml:space="preserve"> PAGEREF _Toc526173917 \h </w:instrText>
      </w:r>
      <w:r>
        <w:fldChar w:fldCharType="separate"/>
      </w:r>
      <w:r>
        <w:t>10</w:t>
      </w:r>
      <w:r>
        <w:fldChar w:fldCharType="end"/>
      </w:r>
    </w:p>
    <w:p w14:paraId="20CC9C5F" w14:textId="77777777" w:rsidR="005E4C7F" w:rsidRDefault="005E4C7F">
      <w:pPr>
        <w:pStyle w:val="TOC2"/>
        <w:rPr>
          <w:rFonts w:eastAsiaTheme="minorEastAsia"/>
          <w:color w:val="auto"/>
          <w:lang w:val="en-IE" w:eastAsia="en-IE"/>
        </w:rPr>
      </w:pPr>
      <w:r w:rsidRPr="0053554B">
        <w:t>3.2.</w:t>
      </w:r>
      <w:r>
        <w:rPr>
          <w:rFonts w:eastAsiaTheme="minorEastAsia"/>
          <w:color w:val="auto"/>
          <w:lang w:val="en-IE" w:eastAsia="en-IE"/>
        </w:rPr>
        <w:tab/>
      </w:r>
      <w:r>
        <w:t>Learning Objective</w:t>
      </w:r>
      <w:r>
        <w:tab/>
      </w:r>
      <w:r>
        <w:fldChar w:fldCharType="begin"/>
      </w:r>
      <w:r>
        <w:instrText xml:space="preserve"> PAGEREF _Toc526173918 \h </w:instrText>
      </w:r>
      <w:r>
        <w:fldChar w:fldCharType="separate"/>
      </w:r>
      <w:r>
        <w:t>10</w:t>
      </w:r>
      <w:r>
        <w:fldChar w:fldCharType="end"/>
      </w:r>
    </w:p>
    <w:p w14:paraId="6497B696" w14:textId="77777777" w:rsidR="005E4C7F" w:rsidRDefault="005E4C7F">
      <w:pPr>
        <w:pStyle w:val="TOC2"/>
        <w:rPr>
          <w:rFonts w:eastAsiaTheme="minorEastAsia"/>
          <w:color w:val="auto"/>
          <w:lang w:val="en-IE" w:eastAsia="en-IE"/>
        </w:rPr>
      </w:pPr>
      <w:r w:rsidRPr="0053554B">
        <w:t>3.3.</w:t>
      </w:r>
      <w:r>
        <w:rPr>
          <w:rFonts w:eastAsiaTheme="minorEastAsia"/>
          <w:color w:val="auto"/>
          <w:lang w:val="en-IE" w:eastAsia="en-IE"/>
        </w:rPr>
        <w:tab/>
      </w:r>
      <w:r>
        <w:t>Syllabus</w:t>
      </w:r>
      <w:r>
        <w:tab/>
      </w:r>
      <w:r>
        <w:fldChar w:fldCharType="begin"/>
      </w:r>
      <w:r>
        <w:instrText xml:space="preserve"> PAGEREF _Toc526173919 \h </w:instrText>
      </w:r>
      <w:r>
        <w:fldChar w:fldCharType="separate"/>
      </w:r>
      <w:r>
        <w:t>10</w:t>
      </w:r>
      <w:r>
        <w:fldChar w:fldCharType="end"/>
      </w:r>
    </w:p>
    <w:p w14:paraId="2B447CAC"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3.3.1.</w:t>
      </w:r>
      <w:r>
        <w:rPr>
          <w:rFonts w:eastAsiaTheme="minorEastAsia"/>
          <w:noProof/>
          <w:sz w:val="22"/>
          <w:lang w:val="en-IE" w:eastAsia="en-IE"/>
        </w:rPr>
        <w:tab/>
      </w:r>
      <w:r>
        <w:rPr>
          <w:noProof/>
        </w:rPr>
        <w:t>Lesson 1 Inspection prior to installation</w:t>
      </w:r>
      <w:r>
        <w:rPr>
          <w:noProof/>
        </w:rPr>
        <w:tab/>
      </w:r>
      <w:r>
        <w:rPr>
          <w:noProof/>
        </w:rPr>
        <w:fldChar w:fldCharType="begin"/>
      </w:r>
      <w:r>
        <w:rPr>
          <w:noProof/>
        </w:rPr>
        <w:instrText xml:space="preserve"> PAGEREF _Toc526173920 \h </w:instrText>
      </w:r>
      <w:r>
        <w:rPr>
          <w:noProof/>
        </w:rPr>
      </w:r>
      <w:r>
        <w:rPr>
          <w:noProof/>
        </w:rPr>
        <w:fldChar w:fldCharType="separate"/>
      </w:r>
      <w:r>
        <w:rPr>
          <w:noProof/>
        </w:rPr>
        <w:t>10</w:t>
      </w:r>
      <w:r>
        <w:rPr>
          <w:noProof/>
        </w:rPr>
        <w:fldChar w:fldCharType="end"/>
      </w:r>
    </w:p>
    <w:p w14:paraId="7D6FA6B3"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3.3.2.</w:t>
      </w:r>
      <w:r>
        <w:rPr>
          <w:rFonts w:eastAsiaTheme="minorEastAsia"/>
          <w:noProof/>
          <w:sz w:val="22"/>
          <w:lang w:val="en-IE" w:eastAsia="en-IE"/>
        </w:rPr>
        <w:tab/>
      </w:r>
      <w:r>
        <w:rPr>
          <w:noProof/>
        </w:rPr>
        <w:t>Lesson 2 Charging</w:t>
      </w:r>
      <w:r>
        <w:rPr>
          <w:noProof/>
        </w:rPr>
        <w:tab/>
      </w:r>
      <w:r>
        <w:rPr>
          <w:noProof/>
        </w:rPr>
        <w:fldChar w:fldCharType="begin"/>
      </w:r>
      <w:r>
        <w:rPr>
          <w:noProof/>
        </w:rPr>
        <w:instrText xml:space="preserve"> PAGEREF _Toc526173921 \h </w:instrText>
      </w:r>
      <w:r>
        <w:rPr>
          <w:noProof/>
        </w:rPr>
      </w:r>
      <w:r>
        <w:rPr>
          <w:noProof/>
        </w:rPr>
        <w:fldChar w:fldCharType="separate"/>
      </w:r>
      <w:r>
        <w:rPr>
          <w:noProof/>
        </w:rPr>
        <w:t>10</w:t>
      </w:r>
      <w:r>
        <w:rPr>
          <w:noProof/>
        </w:rPr>
        <w:fldChar w:fldCharType="end"/>
      </w:r>
    </w:p>
    <w:p w14:paraId="3F5B2786"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3.3.3.</w:t>
      </w:r>
      <w:r>
        <w:rPr>
          <w:rFonts w:eastAsiaTheme="minorEastAsia"/>
          <w:noProof/>
          <w:sz w:val="22"/>
          <w:lang w:val="en-IE" w:eastAsia="en-IE"/>
        </w:rPr>
        <w:tab/>
      </w:r>
      <w:r>
        <w:rPr>
          <w:noProof/>
        </w:rPr>
        <w:t>Lesson 3 Wiring</w:t>
      </w:r>
      <w:r>
        <w:rPr>
          <w:noProof/>
        </w:rPr>
        <w:tab/>
      </w:r>
      <w:r>
        <w:rPr>
          <w:noProof/>
        </w:rPr>
        <w:fldChar w:fldCharType="begin"/>
      </w:r>
      <w:r>
        <w:rPr>
          <w:noProof/>
        </w:rPr>
        <w:instrText xml:space="preserve"> PAGEREF _Toc526173922 \h </w:instrText>
      </w:r>
      <w:r>
        <w:rPr>
          <w:noProof/>
        </w:rPr>
      </w:r>
      <w:r>
        <w:rPr>
          <w:noProof/>
        </w:rPr>
        <w:fldChar w:fldCharType="separate"/>
      </w:r>
      <w:r>
        <w:rPr>
          <w:noProof/>
        </w:rPr>
        <w:t>10</w:t>
      </w:r>
      <w:r>
        <w:rPr>
          <w:noProof/>
        </w:rPr>
        <w:fldChar w:fldCharType="end"/>
      </w:r>
    </w:p>
    <w:p w14:paraId="27081B52"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3.3.4.</w:t>
      </w:r>
      <w:r>
        <w:rPr>
          <w:rFonts w:eastAsiaTheme="minorEastAsia"/>
          <w:noProof/>
          <w:sz w:val="22"/>
          <w:lang w:val="en-IE" w:eastAsia="en-IE"/>
        </w:rPr>
        <w:tab/>
      </w:r>
      <w:r>
        <w:rPr>
          <w:noProof/>
        </w:rPr>
        <w:t>Lesson 4 Inspection prior to installation</w:t>
      </w:r>
      <w:r>
        <w:rPr>
          <w:noProof/>
        </w:rPr>
        <w:tab/>
      </w:r>
      <w:r>
        <w:rPr>
          <w:noProof/>
        </w:rPr>
        <w:fldChar w:fldCharType="begin"/>
      </w:r>
      <w:r>
        <w:rPr>
          <w:noProof/>
        </w:rPr>
        <w:instrText xml:space="preserve"> PAGEREF _Toc526173923 \h </w:instrText>
      </w:r>
      <w:r>
        <w:rPr>
          <w:noProof/>
        </w:rPr>
      </w:r>
      <w:r>
        <w:rPr>
          <w:noProof/>
        </w:rPr>
        <w:fldChar w:fldCharType="separate"/>
      </w:r>
      <w:r>
        <w:rPr>
          <w:noProof/>
        </w:rPr>
        <w:t>10</w:t>
      </w:r>
      <w:r>
        <w:rPr>
          <w:noProof/>
        </w:rPr>
        <w:fldChar w:fldCharType="end"/>
      </w:r>
    </w:p>
    <w:p w14:paraId="7D0CD1E2" w14:textId="77777777" w:rsidR="005E4C7F" w:rsidRDefault="005E4C7F">
      <w:pPr>
        <w:pStyle w:val="TOC1"/>
        <w:rPr>
          <w:rFonts w:eastAsiaTheme="minorEastAsia"/>
          <w:b w:val="0"/>
          <w:color w:val="auto"/>
          <w:lang w:val="en-IE" w:eastAsia="en-IE"/>
        </w:rPr>
      </w:pPr>
      <w:r w:rsidRPr="0053554B">
        <w:t>4.</w:t>
      </w:r>
      <w:r>
        <w:rPr>
          <w:rFonts w:eastAsiaTheme="minorEastAsia"/>
          <w:b w:val="0"/>
          <w:color w:val="auto"/>
          <w:lang w:val="en-IE" w:eastAsia="en-IE"/>
        </w:rPr>
        <w:tab/>
      </w:r>
      <w:r>
        <w:t>Module 4 – Inspection, testing and maintenance</w:t>
      </w:r>
      <w:r>
        <w:tab/>
      </w:r>
      <w:r>
        <w:fldChar w:fldCharType="begin"/>
      </w:r>
      <w:r>
        <w:instrText xml:space="preserve"> PAGEREF _Toc526173924 \h </w:instrText>
      </w:r>
      <w:r>
        <w:fldChar w:fldCharType="separate"/>
      </w:r>
      <w:r>
        <w:t>11</w:t>
      </w:r>
      <w:r>
        <w:fldChar w:fldCharType="end"/>
      </w:r>
    </w:p>
    <w:p w14:paraId="6FDCB4AC" w14:textId="77777777" w:rsidR="005E4C7F" w:rsidRDefault="005E4C7F">
      <w:pPr>
        <w:pStyle w:val="TOC2"/>
        <w:rPr>
          <w:rFonts w:eastAsiaTheme="minorEastAsia"/>
          <w:color w:val="auto"/>
          <w:lang w:val="en-IE" w:eastAsia="en-IE"/>
        </w:rPr>
      </w:pPr>
      <w:r w:rsidRPr="0053554B">
        <w:t>4.1.</w:t>
      </w:r>
      <w:r>
        <w:rPr>
          <w:rFonts w:eastAsiaTheme="minorEastAsia"/>
          <w:color w:val="auto"/>
          <w:lang w:val="en-IE" w:eastAsia="en-IE"/>
        </w:rPr>
        <w:tab/>
      </w:r>
      <w:r>
        <w:t>Scope</w:t>
      </w:r>
      <w:r>
        <w:tab/>
      </w:r>
      <w:r>
        <w:fldChar w:fldCharType="begin"/>
      </w:r>
      <w:r>
        <w:instrText xml:space="preserve"> PAGEREF _Toc526173925 \h </w:instrText>
      </w:r>
      <w:r>
        <w:fldChar w:fldCharType="separate"/>
      </w:r>
      <w:r>
        <w:t>11</w:t>
      </w:r>
      <w:r>
        <w:fldChar w:fldCharType="end"/>
      </w:r>
    </w:p>
    <w:p w14:paraId="010C2825" w14:textId="77777777" w:rsidR="005E4C7F" w:rsidRDefault="005E4C7F">
      <w:pPr>
        <w:pStyle w:val="TOC2"/>
        <w:rPr>
          <w:rFonts w:eastAsiaTheme="minorEastAsia"/>
          <w:color w:val="auto"/>
          <w:lang w:val="en-IE" w:eastAsia="en-IE"/>
        </w:rPr>
      </w:pPr>
      <w:r w:rsidRPr="0053554B">
        <w:t>4.2.</w:t>
      </w:r>
      <w:r>
        <w:rPr>
          <w:rFonts w:eastAsiaTheme="minorEastAsia"/>
          <w:color w:val="auto"/>
          <w:lang w:val="en-IE" w:eastAsia="en-IE"/>
        </w:rPr>
        <w:tab/>
      </w:r>
      <w:r>
        <w:t>Learning Objective</w:t>
      </w:r>
      <w:r>
        <w:tab/>
      </w:r>
      <w:r>
        <w:fldChar w:fldCharType="begin"/>
      </w:r>
      <w:r>
        <w:instrText xml:space="preserve"> PAGEREF _Toc526173926 \h </w:instrText>
      </w:r>
      <w:r>
        <w:fldChar w:fldCharType="separate"/>
      </w:r>
      <w:r>
        <w:t>11</w:t>
      </w:r>
      <w:r>
        <w:fldChar w:fldCharType="end"/>
      </w:r>
    </w:p>
    <w:p w14:paraId="4A6CB815" w14:textId="77777777" w:rsidR="005E4C7F" w:rsidRDefault="005E4C7F">
      <w:pPr>
        <w:pStyle w:val="TOC2"/>
        <w:rPr>
          <w:rFonts w:eastAsiaTheme="minorEastAsia"/>
          <w:color w:val="auto"/>
          <w:lang w:val="en-IE" w:eastAsia="en-IE"/>
        </w:rPr>
      </w:pPr>
      <w:r w:rsidRPr="0053554B">
        <w:t>4.3.</w:t>
      </w:r>
      <w:r>
        <w:rPr>
          <w:rFonts w:eastAsiaTheme="minorEastAsia"/>
          <w:color w:val="auto"/>
          <w:lang w:val="en-IE" w:eastAsia="en-IE"/>
        </w:rPr>
        <w:tab/>
      </w:r>
      <w:r>
        <w:t>Syllabus</w:t>
      </w:r>
      <w:r>
        <w:tab/>
      </w:r>
      <w:r>
        <w:fldChar w:fldCharType="begin"/>
      </w:r>
      <w:r>
        <w:instrText xml:space="preserve"> PAGEREF _Toc526173927 \h </w:instrText>
      </w:r>
      <w:r>
        <w:fldChar w:fldCharType="separate"/>
      </w:r>
      <w:r>
        <w:t>11</w:t>
      </w:r>
      <w:r>
        <w:fldChar w:fldCharType="end"/>
      </w:r>
    </w:p>
    <w:p w14:paraId="47DED0A7"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4.3.1.</w:t>
      </w:r>
      <w:r>
        <w:rPr>
          <w:rFonts w:eastAsiaTheme="minorEastAsia"/>
          <w:noProof/>
          <w:sz w:val="22"/>
          <w:lang w:val="en-IE" w:eastAsia="en-IE"/>
        </w:rPr>
        <w:tab/>
      </w:r>
      <w:r>
        <w:rPr>
          <w:noProof/>
        </w:rPr>
        <w:t>Lesson 1 Measurement and test equipment</w:t>
      </w:r>
      <w:r>
        <w:rPr>
          <w:noProof/>
        </w:rPr>
        <w:tab/>
      </w:r>
      <w:r>
        <w:rPr>
          <w:noProof/>
        </w:rPr>
        <w:fldChar w:fldCharType="begin"/>
      </w:r>
      <w:r>
        <w:rPr>
          <w:noProof/>
        </w:rPr>
        <w:instrText xml:space="preserve"> PAGEREF _Toc526173928 \h </w:instrText>
      </w:r>
      <w:r>
        <w:rPr>
          <w:noProof/>
        </w:rPr>
      </w:r>
      <w:r>
        <w:rPr>
          <w:noProof/>
        </w:rPr>
        <w:fldChar w:fldCharType="separate"/>
      </w:r>
      <w:r>
        <w:rPr>
          <w:noProof/>
        </w:rPr>
        <w:t>11</w:t>
      </w:r>
      <w:r>
        <w:rPr>
          <w:noProof/>
        </w:rPr>
        <w:fldChar w:fldCharType="end"/>
      </w:r>
    </w:p>
    <w:p w14:paraId="49F75F7F"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4.3.2.</w:t>
      </w:r>
      <w:r>
        <w:rPr>
          <w:rFonts w:eastAsiaTheme="minorEastAsia"/>
          <w:noProof/>
          <w:sz w:val="22"/>
          <w:lang w:val="en-IE" w:eastAsia="en-IE"/>
        </w:rPr>
        <w:tab/>
      </w:r>
      <w:r>
        <w:rPr>
          <w:noProof/>
        </w:rPr>
        <w:t>Lesson 2 Tests, inspections and maintenance</w:t>
      </w:r>
      <w:r>
        <w:rPr>
          <w:noProof/>
        </w:rPr>
        <w:tab/>
      </w:r>
      <w:r>
        <w:rPr>
          <w:noProof/>
        </w:rPr>
        <w:fldChar w:fldCharType="begin"/>
      </w:r>
      <w:r>
        <w:rPr>
          <w:noProof/>
        </w:rPr>
        <w:instrText xml:space="preserve"> PAGEREF _Toc526173929 \h </w:instrText>
      </w:r>
      <w:r>
        <w:rPr>
          <w:noProof/>
        </w:rPr>
      </w:r>
      <w:r>
        <w:rPr>
          <w:noProof/>
        </w:rPr>
        <w:fldChar w:fldCharType="separate"/>
      </w:r>
      <w:r>
        <w:rPr>
          <w:noProof/>
        </w:rPr>
        <w:t>11</w:t>
      </w:r>
      <w:r>
        <w:rPr>
          <w:noProof/>
        </w:rPr>
        <w:fldChar w:fldCharType="end"/>
      </w:r>
    </w:p>
    <w:p w14:paraId="32177A42" w14:textId="77777777" w:rsidR="005E4C7F" w:rsidRDefault="005E4C7F">
      <w:pPr>
        <w:pStyle w:val="TOC1"/>
        <w:rPr>
          <w:rFonts w:eastAsiaTheme="minorEastAsia"/>
          <w:b w:val="0"/>
          <w:color w:val="auto"/>
          <w:lang w:val="en-IE" w:eastAsia="en-IE"/>
        </w:rPr>
      </w:pPr>
      <w:r w:rsidRPr="0053554B">
        <w:t>5.</w:t>
      </w:r>
      <w:r>
        <w:rPr>
          <w:rFonts w:eastAsiaTheme="minorEastAsia"/>
          <w:b w:val="0"/>
          <w:color w:val="auto"/>
          <w:lang w:val="en-IE" w:eastAsia="en-IE"/>
        </w:rPr>
        <w:tab/>
      </w:r>
      <w:r>
        <w:t>Module 5 – Inventory Management and Disposal</w:t>
      </w:r>
      <w:r>
        <w:tab/>
      </w:r>
      <w:r>
        <w:fldChar w:fldCharType="begin"/>
      </w:r>
      <w:r>
        <w:instrText xml:space="preserve"> PAGEREF _Toc526173930 \h </w:instrText>
      </w:r>
      <w:r>
        <w:fldChar w:fldCharType="separate"/>
      </w:r>
      <w:r>
        <w:t>12</w:t>
      </w:r>
      <w:r>
        <w:fldChar w:fldCharType="end"/>
      </w:r>
    </w:p>
    <w:p w14:paraId="49B9F7C3" w14:textId="77777777" w:rsidR="005E4C7F" w:rsidRDefault="005E4C7F">
      <w:pPr>
        <w:pStyle w:val="TOC2"/>
        <w:rPr>
          <w:rFonts w:eastAsiaTheme="minorEastAsia"/>
          <w:color w:val="auto"/>
          <w:lang w:val="en-IE" w:eastAsia="en-IE"/>
        </w:rPr>
      </w:pPr>
      <w:r w:rsidRPr="0053554B">
        <w:t>5.1.</w:t>
      </w:r>
      <w:r>
        <w:rPr>
          <w:rFonts w:eastAsiaTheme="minorEastAsia"/>
          <w:color w:val="auto"/>
          <w:lang w:val="en-IE" w:eastAsia="en-IE"/>
        </w:rPr>
        <w:tab/>
      </w:r>
      <w:r>
        <w:t>Scope</w:t>
      </w:r>
      <w:r>
        <w:tab/>
      </w:r>
      <w:r>
        <w:fldChar w:fldCharType="begin"/>
      </w:r>
      <w:r>
        <w:instrText xml:space="preserve"> PAGEREF _Toc526173931 \h </w:instrText>
      </w:r>
      <w:r>
        <w:fldChar w:fldCharType="separate"/>
      </w:r>
      <w:r>
        <w:t>12</w:t>
      </w:r>
      <w:r>
        <w:fldChar w:fldCharType="end"/>
      </w:r>
    </w:p>
    <w:p w14:paraId="7E62E01C" w14:textId="77777777" w:rsidR="005E4C7F" w:rsidRDefault="005E4C7F">
      <w:pPr>
        <w:pStyle w:val="TOC2"/>
        <w:rPr>
          <w:rFonts w:eastAsiaTheme="minorEastAsia"/>
          <w:color w:val="auto"/>
          <w:lang w:val="en-IE" w:eastAsia="en-IE"/>
        </w:rPr>
      </w:pPr>
      <w:r w:rsidRPr="0053554B">
        <w:t>5.2.</w:t>
      </w:r>
      <w:r>
        <w:rPr>
          <w:rFonts w:eastAsiaTheme="minorEastAsia"/>
          <w:color w:val="auto"/>
          <w:lang w:val="en-IE" w:eastAsia="en-IE"/>
        </w:rPr>
        <w:tab/>
      </w:r>
      <w:r>
        <w:t>Learning Objective</w:t>
      </w:r>
      <w:r>
        <w:tab/>
      </w:r>
      <w:r>
        <w:fldChar w:fldCharType="begin"/>
      </w:r>
      <w:r>
        <w:instrText xml:space="preserve"> PAGEREF _Toc526173932 \h </w:instrText>
      </w:r>
      <w:r>
        <w:fldChar w:fldCharType="separate"/>
      </w:r>
      <w:r>
        <w:t>12</w:t>
      </w:r>
      <w:r>
        <w:fldChar w:fldCharType="end"/>
      </w:r>
    </w:p>
    <w:p w14:paraId="323C7E12" w14:textId="77777777" w:rsidR="005E4C7F" w:rsidRDefault="005E4C7F">
      <w:pPr>
        <w:pStyle w:val="TOC2"/>
        <w:rPr>
          <w:rFonts w:eastAsiaTheme="minorEastAsia"/>
          <w:color w:val="auto"/>
          <w:lang w:val="en-IE" w:eastAsia="en-IE"/>
        </w:rPr>
      </w:pPr>
      <w:r w:rsidRPr="0053554B">
        <w:lastRenderedPageBreak/>
        <w:t>5.3.</w:t>
      </w:r>
      <w:r>
        <w:rPr>
          <w:rFonts w:eastAsiaTheme="minorEastAsia"/>
          <w:color w:val="auto"/>
          <w:lang w:val="en-IE" w:eastAsia="en-IE"/>
        </w:rPr>
        <w:tab/>
      </w:r>
      <w:r>
        <w:t>Syllabus</w:t>
      </w:r>
      <w:r>
        <w:tab/>
      </w:r>
      <w:r>
        <w:fldChar w:fldCharType="begin"/>
      </w:r>
      <w:r>
        <w:instrText xml:space="preserve"> PAGEREF _Toc526173933 \h </w:instrText>
      </w:r>
      <w:r>
        <w:fldChar w:fldCharType="separate"/>
      </w:r>
      <w:r>
        <w:t>12</w:t>
      </w:r>
      <w:r>
        <w:fldChar w:fldCharType="end"/>
      </w:r>
    </w:p>
    <w:p w14:paraId="55BD4198"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5.3.1.</w:t>
      </w:r>
      <w:r>
        <w:rPr>
          <w:rFonts w:eastAsiaTheme="minorEastAsia"/>
          <w:noProof/>
          <w:sz w:val="22"/>
          <w:lang w:val="en-IE" w:eastAsia="en-IE"/>
        </w:rPr>
        <w:tab/>
      </w:r>
      <w:r>
        <w:rPr>
          <w:noProof/>
        </w:rPr>
        <w:t>Lesson 1 Inventory management</w:t>
      </w:r>
      <w:r>
        <w:rPr>
          <w:noProof/>
        </w:rPr>
        <w:tab/>
      </w:r>
      <w:r>
        <w:rPr>
          <w:noProof/>
        </w:rPr>
        <w:fldChar w:fldCharType="begin"/>
      </w:r>
      <w:r>
        <w:rPr>
          <w:noProof/>
        </w:rPr>
        <w:instrText xml:space="preserve"> PAGEREF _Toc526173934 \h </w:instrText>
      </w:r>
      <w:r>
        <w:rPr>
          <w:noProof/>
        </w:rPr>
      </w:r>
      <w:r>
        <w:rPr>
          <w:noProof/>
        </w:rPr>
        <w:fldChar w:fldCharType="separate"/>
      </w:r>
      <w:r>
        <w:rPr>
          <w:noProof/>
        </w:rPr>
        <w:t>12</w:t>
      </w:r>
      <w:r>
        <w:rPr>
          <w:noProof/>
        </w:rPr>
        <w:fldChar w:fldCharType="end"/>
      </w:r>
    </w:p>
    <w:p w14:paraId="588A41E1"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5.3.2.</w:t>
      </w:r>
      <w:r>
        <w:rPr>
          <w:rFonts w:eastAsiaTheme="minorEastAsia"/>
          <w:noProof/>
          <w:sz w:val="22"/>
          <w:lang w:val="en-IE" w:eastAsia="en-IE"/>
        </w:rPr>
        <w:tab/>
      </w:r>
      <w:r>
        <w:rPr>
          <w:noProof/>
        </w:rPr>
        <w:t>Lesson 2 Disposal</w:t>
      </w:r>
      <w:r>
        <w:rPr>
          <w:noProof/>
        </w:rPr>
        <w:tab/>
      </w:r>
      <w:r>
        <w:rPr>
          <w:noProof/>
        </w:rPr>
        <w:fldChar w:fldCharType="begin"/>
      </w:r>
      <w:r>
        <w:rPr>
          <w:noProof/>
        </w:rPr>
        <w:instrText xml:space="preserve"> PAGEREF _Toc526173935 \h </w:instrText>
      </w:r>
      <w:r>
        <w:rPr>
          <w:noProof/>
        </w:rPr>
      </w:r>
      <w:r>
        <w:rPr>
          <w:noProof/>
        </w:rPr>
        <w:fldChar w:fldCharType="separate"/>
      </w:r>
      <w:r>
        <w:rPr>
          <w:noProof/>
        </w:rPr>
        <w:t>12</w:t>
      </w:r>
      <w:r>
        <w:rPr>
          <w:noProof/>
        </w:rPr>
        <w:fldChar w:fldCharType="end"/>
      </w:r>
    </w:p>
    <w:p w14:paraId="70A98EAD"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33D36CCC" w14:textId="77777777" w:rsidR="00D36983" w:rsidRPr="00093294" w:rsidRDefault="00D36983" w:rsidP="00D36983">
      <w:pPr>
        <w:pStyle w:val="ListofFigures"/>
      </w:pPr>
      <w:r w:rsidRPr="00093294">
        <w:t>List of Tables</w:t>
      </w:r>
    </w:p>
    <w:p w14:paraId="1E95DADB" w14:textId="77777777" w:rsidR="00C002F1" w:rsidRDefault="00D36983">
      <w:pPr>
        <w:pStyle w:val="TableofFigures"/>
        <w:rPr>
          <w:rFonts w:eastAsiaTheme="minorEastAsia"/>
          <w:i w:val="0"/>
          <w:noProof/>
          <w:lang w:val="en-IE" w:eastAsia="en-IE"/>
        </w:rPr>
      </w:pPr>
      <w:r w:rsidRPr="00093294">
        <w:fldChar w:fldCharType="begin"/>
      </w:r>
      <w:r w:rsidRPr="00093294">
        <w:instrText xml:space="preserve"> TOC \t "Table caption" \c </w:instrText>
      </w:r>
      <w:r w:rsidRPr="00093294">
        <w:fldChar w:fldCharType="separate"/>
      </w:r>
      <w:r w:rsidR="00C002F1">
        <w:rPr>
          <w:noProof/>
        </w:rPr>
        <w:t>Table 1</w:t>
      </w:r>
      <w:r w:rsidR="00C002F1">
        <w:rPr>
          <w:rFonts w:eastAsiaTheme="minorEastAsia"/>
          <w:i w:val="0"/>
          <w:noProof/>
          <w:lang w:val="en-IE" w:eastAsia="en-IE"/>
        </w:rPr>
        <w:tab/>
      </w:r>
      <w:r w:rsidR="00C002F1">
        <w:rPr>
          <w:noProof/>
        </w:rPr>
        <w:t>Table of Teaching Modules</w:t>
      </w:r>
      <w:r w:rsidR="00C002F1">
        <w:rPr>
          <w:noProof/>
        </w:rPr>
        <w:tab/>
      </w:r>
      <w:r w:rsidR="00C002F1">
        <w:rPr>
          <w:noProof/>
        </w:rPr>
        <w:fldChar w:fldCharType="begin"/>
      </w:r>
      <w:r w:rsidR="00C002F1">
        <w:rPr>
          <w:noProof/>
        </w:rPr>
        <w:instrText xml:space="preserve"> PAGEREF _Toc526172418 \h </w:instrText>
      </w:r>
      <w:r w:rsidR="00C002F1">
        <w:rPr>
          <w:noProof/>
        </w:rPr>
      </w:r>
      <w:r w:rsidR="00C002F1">
        <w:rPr>
          <w:noProof/>
        </w:rPr>
        <w:fldChar w:fldCharType="separate"/>
      </w:r>
      <w:r w:rsidR="00C002F1">
        <w:rPr>
          <w:noProof/>
        </w:rPr>
        <w:t>6</w:t>
      </w:r>
      <w:r w:rsidR="00C002F1">
        <w:rPr>
          <w:noProof/>
        </w:rPr>
        <w:fldChar w:fldCharType="end"/>
      </w:r>
    </w:p>
    <w:p w14:paraId="5C37B27D" w14:textId="77777777" w:rsidR="00D36983" w:rsidRPr="00093294" w:rsidRDefault="00D36983" w:rsidP="00D36983">
      <w:r w:rsidRPr="00093294">
        <w:fldChar w:fldCharType="end"/>
      </w:r>
    </w:p>
    <w:p w14:paraId="52478FAA" w14:textId="778D9709" w:rsidR="00EB6F3C" w:rsidRPr="00093294" w:rsidRDefault="00EB6F3C" w:rsidP="00883AE3"/>
    <w:p w14:paraId="1E5F48FF" w14:textId="77777777" w:rsidR="00790277" w:rsidRPr="00093294" w:rsidRDefault="00790277" w:rsidP="003274DB">
      <w:pPr>
        <w:sectPr w:rsidR="00790277" w:rsidRPr="00093294" w:rsidSect="00292085">
          <w:headerReference w:type="even" r:id="rId18"/>
          <w:headerReference w:type="default" r:id="rId19"/>
          <w:headerReference w:type="first" r:id="rId20"/>
          <w:pgSz w:w="11906" w:h="16838" w:code="9"/>
          <w:pgMar w:top="567" w:right="794" w:bottom="567" w:left="907" w:header="567" w:footer="567" w:gutter="0"/>
          <w:cols w:space="708"/>
          <w:docGrid w:linePitch="360"/>
        </w:sectPr>
      </w:pPr>
    </w:p>
    <w:p w14:paraId="4880291E" w14:textId="77777777" w:rsidR="00465491" w:rsidRPr="00093294" w:rsidRDefault="00465491" w:rsidP="00465491">
      <w:pPr>
        <w:pStyle w:val="Forward"/>
      </w:pPr>
      <w:bookmarkStart w:id="18" w:name="_Toc419881195"/>
      <w:r w:rsidRPr="00093294">
        <w:lastRenderedPageBreak/>
        <w:t>FOREWORD</w:t>
      </w:r>
      <w:bookmarkEnd w:id="18"/>
    </w:p>
    <w:p w14:paraId="4723F92D" w14:textId="52C5667F" w:rsidR="006C1B60" w:rsidRDefault="006C1B60" w:rsidP="006C1B60">
      <w:pPr>
        <w:pStyle w:val="BodyText"/>
      </w:pPr>
      <w:r>
        <w:t>The International Association of Marine Aids to Navigation and Lighthouse Authorities (IALA) recognises that training in all aspects of</w:t>
      </w:r>
      <w:ins w:id="19" w:author="Seamus Doyle" w:date="2018-10-01T16:09:00Z">
        <w:r w:rsidR="005E4C7F">
          <w:t xml:space="preserve"> Marine</w:t>
        </w:r>
      </w:ins>
      <w:ins w:id="20" w:author="Adam Hay" w:date="2018-10-18T00:01:00Z">
        <w:r w:rsidR="000A66B9">
          <w:t xml:space="preserve"> </w:t>
        </w:r>
      </w:ins>
      <w:del w:id="21" w:author="Adam Hay" w:date="2018-10-18T00:01:00Z">
        <w:r w:rsidDel="000A66B9">
          <w:delText xml:space="preserve"> </w:delText>
        </w:r>
      </w:del>
      <w:r>
        <w:t>Aids to Navigation (AtoN) service delivery, from inception through installation and maintenance to replacement or removal at the end of a planned life-cycle, is critical to the consistent provision of that AtoN service.</w:t>
      </w:r>
    </w:p>
    <w:p w14:paraId="4A1B0AA4" w14:textId="62F52A1F" w:rsidR="006C1B60" w:rsidRDefault="00CA1646" w:rsidP="006C1B60">
      <w:pPr>
        <w:pStyle w:val="BodyText"/>
      </w:pPr>
      <w:ins w:id="22" w:author="Seamus Doyle" w:date="2018-10-01T14:51:00Z">
        <w:r w:rsidRPr="00CA1646">
          <w:t xml:space="preserve">Taking into account that under </w:t>
        </w:r>
      </w:ins>
      <w:del w:id="23" w:author="Seamus Doyle" w:date="2018-10-01T14:51:00Z">
        <w:r w:rsidR="006C1B60" w:rsidDel="00CA1646">
          <w:delText xml:space="preserve">Under </w:delText>
        </w:r>
      </w:del>
      <w:r w:rsidR="006C1B60">
        <w:t xml:space="preserve">the SOLAS Convention, Chapter 5, Regulation 13, paragraph 2; Contracting Governments, mindful of their obligations published by the International Maritime Organisation, undertake to consider international recommendations and guidelines when establishing </w:t>
      </w:r>
      <w:ins w:id="24" w:author="Adam Hay" w:date="2018-10-18T00:01:00Z">
        <w:r w:rsidR="000A66B9">
          <w:t>M</w:t>
        </w:r>
      </w:ins>
      <w:ins w:id="25" w:author="Seamus Doyle" w:date="2018-10-01T17:30:00Z">
        <w:del w:id="26" w:author="Adam Hay" w:date="2018-10-18T00:01:00Z">
          <w:r w:rsidR="009117BF" w:rsidDel="000A66B9">
            <w:delText>m</w:delText>
          </w:r>
        </w:del>
        <w:r w:rsidR="009117BF">
          <w:t xml:space="preserve">arine </w:t>
        </w:r>
      </w:ins>
      <w:del w:id="27" w:author="Adam Hay" w:date="2018-10-18T00:01:00Z">
        <w:r w:rsidR="006C1B60" w:rsidDel="000A66B9">
          <w:delText xml:space="preserve">aids </w:delText>
        </w:r>
      </w:del>
      <w:ins w:id="28" w:author="Adam Hay" w:date="2018-10-18T00:01:00Z">
        <w:r w:rsidR="000A66B9">
          <w:t xml:space="preserve">Aids </w:t>
        </w:r>
      </w:ins>
      <w:r w:rsidR="006C1B60">
        <w:t xml:space="preserve">to </w:t>
      </w:r>
      <w:del w:id="29" w:author="Adam Hay" w:date="2018-10-18T00:01:00Z">
        <w:r w:rsidR="006C1B60" w:rsidDel="000A66B9">
          <w:delText>navigation</w:delText>
        </w:r>
      </w:del>
      <w:ins w:id="30" w:author="Adam Hay" w:date="2018-10-18T00:01:00Z">
        <w:r w:rsidR="000A66B9">
          <w:t>Navigation</w:t>
        </w:r>
      </w:ins>
      <w:r w:rsidR="006C1B60">
        <w:t xml:space="preserve">. As such publications should include recommendations on the training and qualification of AtoN technicians, IALA has adopted Recommendation </w:t>
      </w:r>
      <w:del w:id="31" w:author="Seamus Doyle" w:date="2018-10-01T12:51:00Z">
        <w:r w:rsidR="006C1B60" w:rsidDel="006C1B60">
          <w:delText>E-</w:delText>
        </w:r>
      </w:del>
      <w:ins w:id="32" w:author="Seamus Doyle" w:date="2018-10-01T12:51:00Z">
        <w:r w:rsidR="006C1B60">
          <w:t>R0</w:t>
        </w:r>
      </w:ins>
      <w:r w:rsidR="006C1B60">
        <w:t>141 on Standards for Training and Certification of AtoN personnel.</w:t>
      </w:r>
    </w:p>
    <w:p w14:paraId="0A740083" w14:textId="0DCEC242" w:rsidR="006C1B60" w:rsidRDefault="006C1B60" w:rsidP="006C1B60">
      <w:pPr>
        <w:pStyle w:val="BodyText"/>
      </w:pPr>
      <w:r>
        <w:t>IALA Committees</w:t>
      </w:r>
      <w:ins w:id="33" w:author="Seamus Doyle" w:date="2018-10-01T14:51:00Z">
        <w:r w:rsidR="00CA1646">
          <w:t>,</w:t>
        </w:r>
      </w:ins>
      <w:r>
        <w:t xml:space="preserve"> working closely with the IALA World Wide Academy</w:t>
      </w:r>
      <w:ins w:id="34" w:author="Seamus Doyle" w:date="2018-10-01T14:51:00Z">
        <w:r w:rsidR="00CA1646">
          <w:t>,</w:t>
        </w:r>
      </w:ins>
      <w:r>
        <w:t xml:space="preserve"> have developed a series of model courses for AtoN personnel having </w:t>
      </w:r>
      <w:del w:id="35" w:author="Seamus Doyle" w:date="2018-10-01T12:52:00Z">
        <w:r w:rsidDel="006C1B60">
          <w:delText>E-</w:delText>
        </w:r>
      </w:del>
      <w:ins w:id="36" w:author="Seamus Doyle" w:date="2018-10-01T12:52:00Z">
        <w:r>
          <w:t>R0</w:t>
        </w:r>
      </w:ins>
      <w:r>
        <w:t>141 Level 2 technician functions.  This model course on primary and secondary battery maintenance should be read in conjunction with the Training Overview Document IALA WWA.L2.0 which contains standard guidance for the conduct of all Level 2 model courses.</w:t>
      </w:r>
    </w:p>
    <w:p w14:paraId="552F09A8" w14:textId="1F444748" w:rsidR="00465491" w:rsidRPr="00093294" w:rsidRDefault="006C1B60" w:rsidP="006C1B60">
      <w:pPr>
        <w:pStyle w:val="BodyText"/>
      </w:pPr>
      <w:r>
        <w:t>This model course is intended to provide national members and other appropriate authorities charged with the provision of AtoN services with specific guidance on the training of AtoN technicians in primary and secondary battery maintenance.  Assistance in implementing this and other model courses may be obtained from the IALA World Wide Academy at the following address:</w:t>
      </w:r>
    </w:p>
    <w:p w14:paraId="08924222" w14:textId="77777777" w:rsidR="00D95BDA" w:rsidRPr="00093294" w:rsidRDefault="00D95BDA" w:rsidP="00465491">
      <w:pPr>
        <w:pStyle w:val="BodyText"/>
      </w:pPr>
    </w:p>
    <w:p w14:paraId="6DFFCC7E" w14:textId="77777777" w:rsidR="00D95BDA" w:rsidRPr="00093294" w:rsidRDefault="00D95BDA" w:rsidP="00465491">
      <w:pPr>
        <w:pStyle w:val="BodyText"/>
      </w:pPr>
    </w:p>
    <w:p w14:paraId="0954FC2E" w14:textId="77777777" w:rsidR="00465491" w:rsidRPr="00093294" w:rsidRDefault="00465491" w:rsidP="00D21DE2">
      <w:pPr>
        <w:pStyle w:val="BodyText"/>
        <w:tabs>
          <w:tab w:val="left" w:pos="6521"/>
          <w:tab w:val="left" w:pos="7513"/>
        </w:tabs>
        <w:spacing w:after="0"/>
        <w:rPr>
          <w:lang w:eastAsia="de-DE"/>
        </w:rPr>
      </w:pPr>
      <w:r w:rsidRPr="00093294">
        <w:rPr>
          <w:lang w:eastAsia="de-DE"/>
        </w:rPr>
        <w:t>The Dean</w:t>
      </w:r>
    </w:p>
    <w:p w14:paraId="1C5B34AC" w14:textId="77777777" w:rsidR="00465491" w:rsidRPr="00093294" w:rsidRDefault="00465491" w:rsidP="00D21DE2">
      <w:pPr>
        <w:pStyle w:val="BodyText"/>
        <w:tabs>
          <w:tab w:val="left" w:pos="6521"/>
          <w:tab w:val="left" w:pos="7513"/>
        </w:tabs>
        <w:spacing w:after="0"/>
        <w:rPr>
          <w:lang w:eastAsia="de-DE"/>
        </w:rPr>
      </w:pPr>
      <w:r w:rsidRPr="00093294">
        <w:rPr>
          <w:lang w:eastAsia="de-DE"/>
        </w:rPr>
        <w:t>IALA World Wide Academy</w:t>
      </w:r>
      <w:r w:rsidRPr="00093294">
        <w:rPr>
          <w:lang w:eastAsia="de-DE"/>
        </w:rPr>
        <w:tab/>
        <w:t>Tel:</w:t>
      </w:r>
      <w:r w:rsidRPr="00093294">
        <w:rPr>
          <w:lang w:eastAsia="de-DE"/>
        </w:rPr>
        <w:tab/>
        <w:t>(+) 33 1 34 51 70 01</w:t>
      </w:r>
    </w:p>
    <w:p w14:paraId="72007AA8" w14:textId="77777777" w:rsidR="00465491" w:rsidRPr="005C6F18" w:rsidRDefault="00465491" w:rsidP="00D21DE2">
      <w:pPr>
        <w:pStyle w:val="BodyText"/>
        <w:tabs>
          <w:tab w:val="left" w:pos="6521"/>
          <w:tab w:val="left" w:pos="7513"/>
        </w:tabs>
        <w:spacing w:after="0"/>
        <w:rPr>
          <w:lang w:val="fr-FR" w:eastAsia="de-DE"/>
          <w:rPrChange w:id="37" w:author="Plenary Room" w:date="2018-10-19T09:20:00Z">
            <w:rPr>
              <w:lang w:eastAsia="de-DE"/>
            </w:rPr>
          </w:rPrChange>
        </w:rPr>
      </w:pPr>
      <w:r w:rsidRPr="005C6F18">
        <w:rPr>
          <w:lang w:val="fr-FR" w:eastAsia="de-DE"/>
          <w:rPrChange w:id="38" w:author="Plenary Room" w:date="2018-10-19T09:20:00Z">
            <w:rPr>
              <w:lang w:eastAsia="de-DE"/>
            </w:rPr>
          </w:rPrChange>
        </w:rPr>
        <w:t>10 rue des Gaudines, 78100</w:t>
      </w:r>
      <w:r w:rsidRPr="005C6F18">
        <w:rPr>
          <w:lang w:val="fr-FR" w:eastAsia="de-DE"/>
          <w:rPrChange w:id="39" w:author="Plenary Room" w:date="2018-10-19T09:20:00Z">
            <w:rPr>
              <w:lang w:eastAsia="de-DE"/>
            </w:rPr>
          </w:rPrChange>
        </w:rPr>
        <w:tab/>
        <w:t>Fax:</w:t>
      </w:r>
      <w:r w:rsidRPr="005C6F18">
        <w:rPr>
          <w:lang w:val="fr-FR" w:eastAsia="de-DE"/>
          <w:rPrChange w:id="40" w:author="Plenary Room" w:date="2018-10-19T09:20:00Z">
            <w:rPr>
              <w:lang w:eastAsia="de-DE"/>
            </w:rPr>
          </w:rPrChange>
        </w:rPr>
        <w:tab/>
        <w:t>(+) 33 1 34 51 82 05</w:t>
      </w:r>
    </w:p>
    <w:p w14:paraId="176E6683" w14:textId="77777777" w:rsidR="00465491" w:rsidRPr="005C6F18" w:rsidRDefault="00465491" w:rsidP="00D21DE2">
      <w:pPr>
        <w:pStyle w:val="BodyText"/>
        <w:tabs>
          <w:tab w:val="left" w:pos="6521"/>
          <w:tab w:val="left" w:pos="7513"/>
        </w:tabs>
        <w:spacing w:after="0"/>
        <w:rPr>
          <w:lang w:val="fr-FR"/>
          <w:rPrChange w:id="41" w:author="Plenary Room" w:date="2018-10-19T09:20:00Z">
            <w:rPr/>
          </w:rPrChange>
        </w:rPr>
      </w:pPr>
      <w:r w:rsidRPr="005C6F18">
        <w:rPr>
          <w:lang w:val="fr-FR" w:eastAsia="de-DE"/>
          <w:rPrChange w:id="42" w:author="Plenary Room" w:date="2018-10-19T09:20:00Z">
            <w:rPr>
              <w:lang w:eastAsia="de-DE"/>
            </w:rPr>
          </w:rPrChange>
        </w:rPr>
        <w:t>Saint Germain-en-Laye</w:t>
      </w:r>
      <w:r w:rsidRPr="005C6F18">
        <w:rPr>
          <w:lang w:val="fr-FR" w:eastAsia="de-DE"/>
          <w:rPrChange w:id="43" w:author="Plenary Room" w:date="2018-10-19T09:20:00Z">
            <w:rPr>
              <w:lang w:eastAsia="de-DE"/>
            </w:rPr>
          </w:rPrChange>
        </w:rPr>
        <w:tab/>
        <w:t>e-mail:</w:t>
      </w:r>
      <w:r w:rsidRPr="005C6F18">
        <w:rPr>
          <w:lang w:val="fr-FR" w:eastAsia="de-DE"/>
          <w:rPrChange w:id="44" w:author="Plenary Room" w:date="2018-10-19T09:20:00Z">
            <w:rPr>
              <w:lang w:eastAsia="de-DE"/>
            </w:rPr>
          </w:rPrChange>
        </w:rPr>
        <w:tab/>
      </w:r>
      <w:r w:rsidR="005C6F18">
        <w:fldChar w:fldCharType="begin"/>
      </w:r>
      <w:r w:rsidR="005C6F18" w:rsidRPr="005C6F18">
        <w:rPr>
          <w:lang w:val="fr-FR"/>
          <w:rPrChange w:id="45" w:author="Plenary Room" w:date="2018-10-19T09:20:00Z">
            <w:rPr/>
          </w:rPrChange>
        </w:rPr>
        <w:instrText xml:space="preserve"> HYPERLINK "mailto:academy@iala-aism.org" </w:instrText>
      </w:r>
      <w:r w:rsidR="005C6F18">
        <w:fldChar w:fldCharType="separate"/>
      </w:r>
      <w:r w:rsidRPr="005C6F18">
        <w:rPr>
          <w:rStyle w:val="Hyperlink"/>
          <w:rFonts w:eastAsia="Calibri"/>
          <w:lang w:val="fr-FR"/>
          <w:rPrChange w:id="46" w:author="Plenary Room" w:date="2018-10-19T09:20:00Z">
            <w:rPr>
              <w:rStyle w:val="Hyperlink"/>
              <w:rFonts w:eastAsia="Calibri"/>
            </w:rPr>
          </w:rPrChange>
        </w:rPr>
        <w:t>academy@iala-aism.org</w:t>
      </w:r>
      <w:r w:rsidR="005C6F18">
        <w:rPr>
          <w:rStyle w:val="Hyperlink"/>
          <w:rFonts w:eastAsia="Calibri"/>
        </w:rPr>
        <w:fldChar w:fldCharType="end"/>
      </w:r>
    </w:p>
    <w:p w14:paraId="015F5D3A" w14:textId="77777777" w:rsidR="002E22F4" w:rsidRPr="005C6F18" w:rsidRDefault="00465491" w:rsidP="00D21DE2">
      <w:pPr>
        <w:pStyle w:val="BodyText"/>
        <w:tabs>
          <w:tab w:val="left" w:pos="6521"/>
          <w:tab w:val="left" w:pos="7513"/>
        </w:tabs>
        <w:spacing w:after="0"/>
        <w:rPr>
          <w:rStyle w:val="Hyperlink"/>
          <w:rFonts w:cs="Arial"/>
          <w:lang w:val="fr-FR" w:eastAsia="de-DE"/>
          <w:rPrChange w:id="47" w:author="Plenary Room" w:date="2018-10-19T09:20:00Z">
            <w:rPr>
              <w:rStyle w:val="Hyperlink"/>
              <w:rFonts w:cs="Arial"/>
              <w:lang w:eastAsia="de-DE"/>
            </w:rPr>
          </w:rPrChange>
        </w:rPr>
      </w:pPr>
      <w:r w:rsidRPr="005C6F18">
        <w:rPr>
          <w:lang w:val="fr-FR" w:eastAsia="de-DE"/>
          <w:rPrChange w:id="48" w:author="Plenary Room" w:date="2018-10-19T09:20:00Z">
            <w:rPr>
              <w:lang w:eastAsia="de-DE"/>
            </w:rPr>
          </w:rPrChange>
        </w:rPr>
        <w:t>France</w:t>
      </w:r>
      <w:r w:rsidRPr="005C6F18">
        <w:rPr>
          <w:lang w:val="fr-FR" w:eastAsia="de-DE"/>
          <w:rPrChange w:id="49" w:author="Plenary Room" w:date="2018-10-19T09:20:00Z">
            <w:rPr>
              <w:lang w:eastAsia="de-DE"/>
            </w:rPr>
          </w:rPrChange>
        </w:rPr>
        <w:tab/>
        <w:t>Internet:</w:t>
      </w:r>
      <w:r w:rsidRPr="005C6F18">
        <w:rPr>
          <w:lang w:val="fr-FR" w:eastAsia="de-DE"/>
          <w:rPrChange w:id="50" w:author="Plenary Room" w:date="2018-10-19T09:20:00Z">
            <w:rPr>
              <w:lang w:eastAsia="de-DE"/>
            </w:rPr>
          </w:rPrChange>
        </w:rPr>
        <w:tab/>
      </w:r>
      <w:r w:rsidR="005C6F18">
        <w:fldChar w:fldCharType="begin"/>
      </w:r>
      <w:r w:rsidR="005C6F18" w:rsidRPr="005C6F18">
        <w:rPr>
          <w:lang w:val="fr-FR"/>
          <w:rPrChange w:id="51" w:author="Plenary Room" w:date="2018-10-19T09:20:00Z">
            <w:rPr/>
          </w:rPrChange>
        </w:rPr>
        <w:instrText xml:space="preserve"> HYPERLINK "http://www.iala-aism.org" </w:instrText>
      </w:r>
      <w:r w:rsidR="005C6F18">
        <w:fldChar w:fldCharType="separate"/>
      </w:r>
      <w:r w:rsidRPr="005C6F18">
        <w:rPr>
          <w:rStyle w:val="Hyperlink"/>
          <w:rFonts w:cs="Arial"/>
          <w:lang w:val="fr-FR" w:eastAsia="de-DE"/>
          <w:rPrChange w:id="52" w:author="Plenary Room" w:date="2018-10-19T09:20:00Z">
            <w:rPr>
              <w:rStyle w:val="Hyperlink"/>
              <w:rFonts w:cs="Arial"/>
              <w:lang w:eastAsia="de-DE"/>
            </w:rPr>
          </w:rPrChange>
        </w:rPr>
        <w:t>www.iala-aism.org</w:t>
      </w:r>
      <w:r w:rsidR="005C6F18">
        <w:rPr>
          <w:rStyle w:val="Hyperlink"/>
          <w:rFonts w:cs="Arial"/>
          <w:lang w:eastAsia="de-DE"/>
        </w:rPr>
        <w:fldChar w:fldCharType="end"/>
      </w:r>
    </w:p>
    <w:p w14:paraId="42881EEF" w14:textId="77777777" w:rsidR="00465491" w:rsidRPr="005C6F18" w:rsidRDefault="00465491" w:rsidP="00AC1940">
      <w:pPr>
        <w:pStyle w:val="BodyText"/>
        <w:tabs>
          <w:tab w:val="left" w:pos="6521"/>
          <w:tab w:val="left" w:pos="7513"/>
        </w:tabs>
        <w:rPr>
          <w:lang w:val="fr-FR"/>
          <w:rPrChange w:id="53" w:author="Plenary Room" w:date="2018-10-19T09:20:00Z">
            <w:rPr/>
          </w:rPrChange>
        </w:rPr>
      </w:pPr>
      <w:r w:rsidRPr="005C6F18">
        <w:rPr>
          <w:lang w:val="fr-FR"/>
          <w:rPrChange w:id="54" w:author="Plenary Room" w:date="2018-10-19T09:20:00Z">
            <w:rPr/>
          </w:rPrChange>
        </w:rPr>
        <w:br w:type="page"/>
      </w:r>
    </w:p>
    <w:p w14:paraId="7B179EBF" w14:textId="77777777" w:rsidR="00465491" w:rsidRPr="00093294" w:rsidRDefault="00513460" w:rsidP="00513460">
      <w:pPr>
        <w:pStyle w:val="Part"/>
      </w:pPr>
      <w:bookmarkStart w:id="55" w:name="_Toc442348085"/>
      <w:bookmarkStart w:id="56" w:name="_Toc526173895"/>
      <w:r w:rsidRPr="00093294">
        <w:lastRenderedPageBreak/>
        <w:t xml:space="preserve">- </w:t>
      </w:r>
      <w:r w:rsidR="007D747F" w:rsidRPr="00093294">
        <w:rPr>
          <w:caps w:val="0"/>
        </w:rPr>
        <w:t>COURSE OVERVIEW</w:t>
      </w:r>
      <w:bookmarkEnd w:id="55"/>
      <w:bookmarkEnd w:id="56"/>
    </w:p>
    <w:p w14:paraId="54320E94" w14:textId="43C44003" w:rsidR="00465491" w:rsidRPr="00093294" w:rsidRDefault="005E4C7F" w:rsidP="004F2F47">
      <w:pPr>
        <w:pStyle w:val="Heading1"/>
        <w:numPr>
          <w:ilvl w:val="0"/>
          <w:numId w:val="19"/>
        </w:numPr>
      </w:pPr>
      <w:bookmarkStart w:id="57" w:name="_Toc526173896"/>
      <w:r>
        <w:t>Scope</w:t>
      </w:r>
      <w:bookmarkEnd w:id="57"/>
    </w:p>
    <w:p w14:paraId="1F663416" w14:textId="77777777" w:rsidR="00465491" w:rsidRPr="00093294" w:rsidRDefault="00465491" w:rsidP="00465491">
      <w:pPr>
        <w:pStyle w:val="Heading1separatationline"/>
      </w:pPr>
    </w:p>
    <w:p w14:paraId="5DBACEF2" w14:textId="42553696" w:rsidR="00CA1646" w:rsidDel="00CC0286" w:rsidRDefault="00CA1646" w:rsidP="00CA1646">
      <w:pPr>
        <w:pStyle w:val="BodyText"/>
        <w:rPr>
          <w:ins w:id="58" w:author="Seamus Doyle" w:date="2018-10-01T14:56:00Z"/>
          <w:del w:id="59" w:author="Adam Hay" w:date="2018-10-17T23:05:00Z"/>
        </w:rPr>
      </w:pPr>
      <w:ins w:id="60" w:author="Seamus Doyle" w:date="2018-10-01T14:57:00Z">
        <w:del w:id="61" w:author="Adam Hay" w:date="2018-10-17T23:05:00Z">
          <w:r w:rsidRPr="00CA1646" w:rsidDel="00CC0286">
            <w:delText>IALA recommends that Training Organisations and other training providers utilise model courses concerned with the provision of AtoN services, including VTS, in accor</w:delText>
          </w:r>
          <w:r w:rsidDel="00CC0286">
            <w:delText>dance with IALA Recommendation R0</w:delText>
          </w:r>
          <w:r w:rsidRPr="00CA1646" w:rsidDel="00CC0286">
            <w:delText>141.</w:delText>
          </w:r>
        </w:del>
      </w:ins>
    </w:p>
    <w:p w14:paraId="4A733FC0" w14:textId="0C436FC1" w:rsidR="00CA1646" w:rsidRDefault="00CA1646" w:rsidP="00CA1646">
      <w:pPr>
        <w:pStyle w:val="BodyText"/>
      </w:pPr>
      <w:r>
        <w:t xml:space="preserve">This course is intended to provide technicians with the theoretical and practical training necessary to have a satisfactory understanding of the maintenance of primary and secondary batteries used in </w:t>
      </w:r>
      <w:ins w:id="62" w:author="Adam Hay" w:date="2018-10-18T00:01:00Z">
        <w:r w:rsidR="00790F8A">
          <w:t>M</w:t>
        </w:r>
      </w:ins>
      <w:ins w:id="63" w:author="Seamus Doyle" w:date="2018-10-01T17:30:00Z">
        <w:del w:id="64" w:author="Adam Hay" w:date="2018-10-18T00:01:00Z">
          <w:r w:rsidR="009117BF" w:rsidDel="00790F8A">
            <w:delText>m</w:delText>
          </w:r>
        </w:del>
        <w:r w:rsidR="009117BF">
          <w:t xml:space="preserve">arine </w:t>
        </w:r>
      </w:ins>
      <w:del w:id="65" w:author="Adam Hay" w:date="2018-10-18T00:01:00Z">
        <w:r w:rsidDel="00790F8A">
          <w:delText xml:space="preserve">aids </w:delText>
        </w:r>
      </w:del>
      <w:ins w:id="66" w:author="Adam Hay" w:date="2018-10-18T00:01:00Z">
        <w:r w:rsidR="00790F8A">
          <w:t xml:space="preserve">Aids </w:t>
        </w:r>
      </w:ins>
      <w:r>
        <w:t xml:space="preserve">to </w:t>
      </w:r>
      <w:del w:id="67" w:author="Adam Hay" w:date="2018-10-18T00:01:00Z">
        <w:r w:rsidDel="00790F8A">
          <w:delText xml:space="preserve">navigation </w:delText>
        </w:r>
      </w:del>
      <w:ins w:id="68" w:author="Adam Hay" w:date="2018-10-18T00:01:00Z">
        <w:r w:rsidR="00790F8A">
          <w:t xml:space="preserve">Navigation </w:t>
        </w:r>
      </w:ins>
      <w:r>
        <w:t>(AtoN).</w:t>
      </w:r>
    </w:p>
    <w:p w14:paraId="3C3A09E9" w14:textId="426191BA" w:rsidR="00CA1646" w:rsidRPr="00093294" w:rsidRDefault="00CA1646" w:rsidP="00CA1646">
      <w:pPr>
        <w:pStyle w:val="BodyText"/>
      </w:pPr>
      <w:r>
        <w:t>This course is intended to be supported by further theoretical and practical training modules on aspects of power supply and maintenance records. Details of these supporting model courses can be found in the Level 2 Technician training overview document IALA WWA L2.0.</w:t>
      </w:r>
    </w:p>
    <w:p w14:paraId="390651C6" w14:textId="40025F60" w:rsidR="00465491" w:rsidRPr="00093294" w:rsidRDefault="005E4C7F" w:rsidP="00BB3211">
      <w:pPr>
        <w:pStyle w:val="Heading1"/>
      </w:pPr>
      <w:bookmarkStart w:id="69" w:name="_Toc526173897"/>
      <w:r>
        <w:t>Objective</w:t>
      </w:r>
      <w:bookmarkEnd w:id="69"/>
    </w:p>
    <w:p w14:paraId="427BE475" w14:textId="77777777" w:rsidR="00465491" w:rsidRPr="00093294" w:rsidRDefault="00465491" w:rsidP="00465491">
      <w:pPr>
        <w:pStyle w:val="Heading1separatationline"/>
      </w:pPr>
    </w:p>
    <w:p w14:paraId="25F839F1" w14:textId="73D7CEE2" w:rsidR="00465491" w:rsidRPr="00093294" w:rsidRDefault="00CA1646" w:rsidP="00465491">
      <w:pPr>
        <w:pStyle w:val="BodyText"/>
      </w:pPr>
      <w:r w:rsidRPr="00CA1646">
        <w:t>Upon successful completion of this course, participants will have acquired sufficient knowledge to maintain primary and secondary batteries used in both fixed and floating AtoN.</w:t>
      </w:r>
    </w:p>
    <w:p w14:paraId="3ED3996F" w14:textId="61FA60E4" w:rsidR="00465491" w:rsidRPr="00093294" w:rsidRDefault="005E4C7F" w:rsidP="00815E10">
      <w:pPr>
        <w:pStyle w:val="Heading1"/>
      </w:pPr>
      <w:bookmarkStart w:id="70" w:name="_Toc526173898"/>
      <w:r>
        <w:t>Course Outline</w:t>
      </w:r>
      <w:bookmarkEnd w:id="70"/>
    </w:p>
    <w:p w14:paraId="56B20AB8" w14:textId="77777777" w:rsidR="00465491" w:rsidRPr="00093294" w:rsidRDefault="00465491" w:rsidP="00465491">
      <w:pPr>
        <w:pStyle w:val="Heading1separatationline"/>
      </w:pPr>
    </w:p>
    <w:p w14:paraId="0752150E" w14:textId="027CB258" w:rsidR="00465491" w:rsidRPr="00093294" w:rsidRDefault="00CA1646" w:rsidP="00465491">
      <w:pPr>
        <w:pStyle w:val="BodyText"/>
      </w:pPr>
      <w:r w:rsidRPr="00CA1646">
        <w:t xml:space="preserve">This practical course covers the knowledge and practical competence required for a technician to properly service and maintain primary and secondary batteries used on buoys, lighthouses and major floating aids.  The complete course comprises 5 modules, each of which deals with a specific subject representing an aspect of the maintenance of primary and secondary batteries.  Each module begins by stating its scope and aims, and then provides a teaching syllabus. </w:t>
      </w:r>
    </w:p>
    <w:p w14:paraId="72FE7640" w14:textId="473592C3" w:rsidR="00A03913" w:rsidRPr="00093294" w:rsidRDefault="005E4C7F" w:rsidP="005E4C7F">
      <w:pPr>
        <w:pStyle w:val="Heading1"/>
      </w:pPr>
      <w:bookmarkStart w:id="71" w:name="_Toc526173899"/>
      <w:r>
        <w:t>Table of Teaching Modules</w:t>
      </w:r>
      <w:bookmarkEnd w:id="71"/>
    </w:p>
    <w:p w14:paraId="270B6FFC" w14:textId="77777777" w:rsidR="00A03913" w:rsidRDefault="00A03913" w:rsidP="00A03913">
      <w:pPr>
        <w:pStyle w:val="Heading1separatationline"/>
        <w:rPr>
          <w:sz w:val="28"/>
          <w:szCs w:val="28"/>
        </w:rPr>
      </w:pPr>
    </w:p>
    <w:p w14:paraId="219CAE3A" w14:textId="77777777" w:rsidR="00CA1646" w:rsidRPr="00B449D4" w:rsidRDefault="00CA1646" w:rsidP="00CA1646">
      <w:pPr>
        <w:pStyle w:val="Tablecaption"/>
        <w:jc w:val="center"/>
      </w:pPr>
      <w:bookmarkStart w:id="72" w:name="_Toc471205667"/>
      <w:bookmarkStart w:id="73" w:name="_Toc525833320"/>
      <w:bookmarkStart w:id="74" w:name="_Toc526172418"/>
      <w:r w:rsidRPr="00B449D4">
        <w:t>Table of Teaching Modules</w:t>
      </w:r>
      <w:bookmarkEnd w:id="72"/>
      <w:bookmarkEnd w:id="73"/>
      <w:bookmarkEnd w:id="74"/>
    </w:p>
    <w:tbl>
      <w:tblPr>
        <w:tblW w:w="8949" w:type="dxa"/>
        <w:jc w:val="center"/>
        <w:tblLayout w:type="fixed"/>
        <w:tblLook w:val="0000" w:firstRow="0" w:lastRow="0" w:firstColumn="0" w:lastColumn="0" w:noHBand="0" w:noVBand="0"/>
      </w:tblPr>
      <w:tblGrid>
        <w:gridCol w:w="3124"/>
        <w:gridCol w:w="1296"/>
        <w:gridCol w:w="4529"/>
      </w:tblGrid>
      <w:tr w:rsidR="00CA1646" w:rsidRPr="001A35C8" w14:paraId="7E459B8F" w14:textId="77777777" w:rsidTr="00BA4C12">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4D1CC4F7" w14:textId="77777777" w:rsidR="00CA1646" w:rsidRPr="00F2036E" w:rsidRDefault="00CA1646" w:rsidP="00BA4C12">
            <w:pPr>
              <w:pStyle w:val="Default"/>
              <w:jc w:val="center"/>
              <w:rPr>
                <w:rFonts w:ascii="Calibri" w:hAnsi="Calibri"/>
                <w:b/>
                <w:color w:val="00AFAA"/>
                <w:sz w:val="20"/>
                <w:szCs w:val="20"/>
              </w:rPr>
            </w:pPr>
            <w:r w:rsidRPr="00F2036E">
              <w:rPr>
                <w:rFonts w:ascii="Calibri" w:hAnsi="Calibri"/>
                <w:b/>
                <w:color w:val="00AFAA"/>
                <w:sz w:val="20"/>
                <w:szCs w:val="20"/>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63BD05E1" w14:textId="77777777" w:rsidR="00CA1646" w:rsidRPr="00F2036E" w:rsidRDefault="00CA1646" w:rsidP="00BA4C12">
            <w:pPr>
              <w:pStyle w:val="Default"/>
              <w:jc w:val="center"/>
              <w:rPr>
                <w:rFonts w:ascii="Calibri" w:hAnsi="Calibri"/>
                <w:b/>
                <w:color w:val="00AFAA"/>
                <w:sz w:val="20"/>
                <w:szCs w:val="20"/>
              </w:rPr>
            </w:pPr>
            <w:r w:rsidRPr="00F2036E">
              <w:rPr>
                <w:rFonts w:ascii="Calibri" w:hAnsi="Calibri"/>
                <w:b/>
                <w:color w:val="00AFAA"/>
                <w:sz w:val="20"/>
                <w:szCs w:val="20"/>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59773E2" w14:textId="77777777" w:rsidR="00CA1646" w:rsidRPr="00F2036E" w:rsidRDefault="00CA1646" w:rsidP="00BA4C12">
            <w:pPr>
              <w:pStyle w:val="Default"/>
              <w:jc w:val="center"/>
              <w:rPr>
                <w:rFonts w:ascii="Calibri" w:hAnsi="Calibri"/>
                <w:b/>
                <w:color w:val="00AFAA"/>
                <w:sz w:val="20"/>
                <w:szCs w:val="20"/>
              </w:rPr>
            </w:pPr>
            <w:r w:rsidRPr="00F2036E">
              <w:rPr>
                <w:rFonts w:ascii="Calibri" w:hAnsi="Calibri"/>
                <w:b/>
                <w:color w:val="00AFAA"/>
                <w:sz w:val="20"/>
                <w:szCs w:val="20"/>
              </w:rPr>
              <w:t>Overview</w:t>
            </w:r>
          </w:p>
        </w:tc>
      </w:tr>
      <w:tr w:rsidR="00CA1646" w:rsidRPr="001A35C8" w14:paraId="7FC54768" w14:textId="77777777" w:rsidTr="00BA4C12">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4F6DC3D2" w14:textId="7A24887D" w:rsidR="00CA1646" w:rsidRPr="00CA1646" w:rsidRDefault="00CA1646" w:rsidP="00CA1646">
            <w:pPr>
              <w:pStyle w:val="Default"/>
              <w:rPr>
                <w:rFonts w:ascii="Calibri" w:hAnsi="Calibri"/>
                <w:sz w:val="20"/>
                <w:szCs w:val="20"/>
              </w:rPr>
            </w:pPr>
            <w:r w:rsidRPr="00CA1646">
              <w:rPr>
                <w:rFonts w:ascii="Calibri" w:hAnsi="Calibri"/>
                <w:sz w:val="20"/>
                <w:szCs w:val="20"/>
              </w:rPr>
              <w:t>Introduction to battery technology</w:t>
            </w:r>
          </w:p>
        </w:tc>
        <w:tc>
          <w:tcPr>
            <w:tcW w:w="1296" w:type="dxa"/>
            <w:tcBorders>
              <w:top w:val="single" w:sz="6" w:space="0" w:color="000000"/>
              <w:left w:val="single" w:sz="4" w:space="0" w:color="000000"/>
              <w:bottom w:val="single" w:sz="4" w:space="0" w:color="000000"/>
              <w:right w:val="single" w:sz="4" w:space="0" w:color="000000"/>
            </w:tcBorders>
            <w:vAlign w:val="center"/>
          </w:tcPr>
          <w:p w14:paraId="40FE2754" w14:textId="7F58045A" w:rsidR="00CA1646" w:rsidRPr="00CA1646" w:rsidRDefault="00CA1646" w:rsidP="00CA1646">
            <w:pPr>
              <w:pStyle w:val="Default"/>
              <w:jc w:val="center"/>
              <w:rPr>
                <w:rFonts w:ascii="Calibri" w:hAnsi="Calibri"/>
                <w:sz w:val="20"/>
                <w:szCs w:val="20"/>
                <w:highlight w:val="yellow"/>
              </w:rPr>
            </w:pPr>
            <w:r w:rsidRPr="00CA1646">
              <w:rPr>
                <w:rFonts w:ascii="Calibri" w:hAnsi="Calibri"/>
                <w:sz w:val="20"/>
                <w:szCs w:val="20"/>
              </w:rPr>
              <w:t>1</w:t>
            </w:r>
          </w:p>
        </w:tc>
        <w:tc>
          <w:tcPr>
            <w:tcW w:w="4529" w:type="dxa"/>
            <w:tcBorders>
              <w:top w:val="single" w:sz="6" w:space="0" w:color="000000"/>
              <w:left w:val="single" w:sz="4" w:space="0" w:color="000000"/>
              <w:bottom w:val="single" w:sz="4" w:space="0" w:color="000000"/>
              <w:right w:val="single" w:sz="4" w:space="0" w:color="000000"/>
            </w:tcBorders>
          </w:tcPr>
          <w:p w14:paraId="7137ABC3" w14:textId="586E6603" w:rsidR="00CA1646" w:rsidRPr="00CA1646" w:rsidRDefault="00CA1646" w:rsidP="00CA1646">
            <w:pPr>
              <w:rPr>
                <w:rFonts w:ascii="Calibri" w:hAnsi="Calibri" w:cs="Arial"/>
                <w:sz w:val="20"/>
                <w:szCs w:val="20"/>
              </w:rPr>
            </w:pPr>
            <w:r w:rsidRPr="00CA1646">
              <w:rPr>
                <w:rFonts w:ascii="Calibri" w:hAnsi="Calibri" w:cs="Arial"/>
                <w:sz w:val="20"/>
                <w:szCs w:val="20"/>
              </w:rPr>
              <w:t xml:space="preserve">This module describes battery technology, terminology, and the types of batteries used in </w:t>
            </w:r>
            <w:ins w:id="75" w:author="Seamus Doyle" w:date="2018-10-01T17:30:00Z">
              <w:r w:rsidR="009117BF">
                <w:rPr>
                  <w:rFonts w:ascii="Calibri" w:hAnsi="Calibri" w:cs="Arial"/>
                  <w:sz w:val="20"/>
                  <w:szCs w:val="20"/>
                </w:rPr>
                <w:t xml:space="preserve">marine </w:t>
              </w:r>
            </w:ins>
            <w:r w:rsidRPr="00CA1646">
              <w:rPr>
                <w:rFonts w:ascii="Calibri" w:hAnsi="Calibri" w:cs="Arial"/>
                <w:sz w:val="20"/>
                <w:szCs w:val="20"/>
              </w:rPr>
              <w:t>aids to navigation</w:t>
            </w:r>
          </w:p>
        </w:tc>
      </w:tr>
      <w:tr w:rsidR="00CA1646" w:rsidRPr="001A35C8" w14:paraId="17D592DC" w14:textId="77777777" w:rsidTr="00BA4C12">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4E514C74" w14:textId="6EF35AFC" w:rsidR="00CA1646" w:rsidRPr="00CA1646" w:rsidRDefault="00CA1646" w:rsidP="00CA1646">
            <w:pPr>
              <w:pStyle w:val="Default"/>
              <w:rPr>
                <w:rFonts w:ascii="Calibri" w:hAnsi="Calibri"/>
                <w:noProof/>
                <w:sz w:val="20"/>
                <w:szCs w:val="20"/>
              </w:rPr>
            </w:pPr>
            <w:r w:rsidRPr="00CA1646">
              <w:rPr>
                <w:rFonts w:ascii="Calibri" w:hAnsi="Calibri"/>
                <w:noProof/>
                <w:sz w:val="20"/>
                <w:szCs w:val="20"/>
              </w:rPr>
              <w:t>Safety</w:t>
            </w:r>
          </w:p>
        </w:tc>
        <w:tc>
          <w:tcPr>
            <w:tcW w:w="1296" w:type="dxa"/>
            <w:tcBorders>
              <w:top w:val="single" w:sz="4" w:space="0" w:color="000000"/>
              <w:left w:val="single" w:sz="4" w:space="0" w:color="000000"/>
              <w:bottom w:val="single" w:sz="4" w:space="0" w:color="000000"/>
              <w:right w:val="single" w:sz="4" w:space="0" w:color="000000"/>
            </w:tcBorders>
            <w:vAlign w:val="center"/>
          </w:tcPr>
          <w:p w14:paraId="1FEED8BB" w14:textId="720A58C1" w:rsidR="00CA1646" w:rsidRPr="00CA1646" w:rsidRDefault="00CA1646" w:rsidP="00CA1646">
            <w:pPr>
              <w:pStyle w:val="Default"/>
              <w:jc w:val="center"/>
              <w:rPr>
                <w:rFonts w:ascii="Calibri" w:hAnsi="Calibri"/>
                <w:color w:val="auto"/>
                <w:sz w:val="20"/>
                <w:szCs w:val="20"/>
                <w:highlight w:val="yellow"/>
              </w:rPr>
            </w:pPr>
            <w:r w:rsidRPr="00CA1646">
              <w:rPr>
                <w:rFonts w:ascii="Calibri" w:hAnsi="Calibri"/>
                <w:color w:val="auto"/>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28FD4890" w14:textId="03E951D7" w:rsidR="00CA1646" w:rsidRPr="00CA1646" w:rsidRDefault="00CA1646" w:rsidP="00CA1646">
            <w:pPr>
              <w:pStyle w:val="CM14"/>
              <w:rPr>
                <w:rFonts w:ascii="Calibri" w:hAnsi="Calibri"/>
                <w:sz w:val="20"/>
                <w:szCs w:val="20"/>
              </w:rPr>
            </w:pPr>
            <w:r w:rsidRPr="00CA1646">
              <w:rPr>
                <w:rFonts w:ascii="Calibri" w:hAnsi="Calibri"/>
                <w:sz w:val="20"/>
                <w:szCs w:val="20"/>
              </w:rPr>
              <w:t>This module describes how to safely store, handle and work with batteries</w:t>
            </w:r>
          </w:p>
        </w:tc>
      </w:tr>
      <w:tr w:rsidR="00CA1646" w:rsidRPr="001A35C8" w14:paraId="61DB712C" w14:textId="77777777" w:rsidTr="00BA4C12">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776FAD87" w14:textId="6654494F" w:rsidR="00CA1646" w:rsidRPr="00CA1646" w:rsidRDefault="00CA1646" w:rsidP="00CA1646">
            <w:pPr>
              <w:pStyle w:val="Default"/>
              <w:rPr>
                <w:rFonts w:ascii="Calibri" w:hAnsi="Calibri"/>
                <w:sz w:val="20"/>
                <w:szCs w:val="20"/>
              </w:rPr>
            </w:pPr>
            <w:r w:rsidRPr="00CA1646">
              <w:rPr>
                <w:rFonts w:ascii="Calibri" w:hAnsi="Calibri"/>
                <w:sz w:val="20"/>
                <w:szCs w:val="20"/>
              </w:rPr>
              <w:t>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261094F" w14:textId="29737C77" w:rsidR="00CA1646" w:rsidRPr="00CA1646" w:rsidRDefault="00CA1646" w:rsidP="00CA1646">
            <w:pPr>
              <w:pStyle w:val="Default"/>
              <w:jc w:val="center"/>
              <w:rPr>
                <w:rFonts w:ascii="Calibri" w:hAnsi="Calibri"/>
                <w:sz w:val="20"/>
                <w:szCs w:val="20"/>
                <w:highlight w:val="yellow"/>
              </w:rPr>
            </w:pPr>
            <w:r w:rsidRPr="00CA1646">
              <w:rPr>
                <w:rFonts w:ascii="Calibri" w:hAnsi="Calibri"/>
                <w:sz w:val="20"/>
                <w:szCs w:val="20"/>
              </w:rPr>
              <w:t>3</w:t>
            </w:r>
          </w:p>
        </w:tc>
        <w:tc>
          <w:tcPr>
            <w:tcW w:w="4529" w:type="dxa"/>
            <w:tcBorders>
              <w:top w:val="single" w:sz="4" w:space="0" w:color="000000"/>
              <w:left w:val="single" w:sz="4" w:space="0" w:color="000000"/>
              <w:bottom w:val="single" w:sz="4" w:space="0" w:color="000000"/>
              <w:right w:val="single" w:sz="4" w:space="0" w:color="000000"/>
            </w:tcBorders>
          </w:tcPr>
          <w:p w14:paraId="2FAED984" w14:textId="54452046" w:rsidR="00CA1646" w:rsidRPr="00CA1646" w:rsidRDefault="00CA1646" w:rsidP="00CA1646">
            <w:pPr>
              <w:pStyle w:val="CM14"/>
              <w:rPr>
                <w:rFonts w:ascii="Calibri" w:hAnsi="Calibri"/>
                <w:sz w:val="20"/>
                <w:szCs w:val="20"/>
              </w:rPr>
            </w:pPr>
            <w:r w:rsidRPr="00CA1646">
              <w:rPr>
                <w:rFonts w:ascii="Calibri" w:hAnsi="Calibri"/>
                <w:sz w:val="20"/>
                <w:szCs w:val="20"/>
              </w:rPr>
              <w:t>This module describes the charging, wiring, and installation of batteries on both fixed and floating AtoN</w:t>
            </w:r>
          </w:p>
        </w:tc>
      </w:tr>
      <w:tr w:rsidR="00CA1646" w:rsidRPr="001A35C8" w14:paraId="270CDED5" w14:textId="77777777" w:rsidTr="00BA4C12">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3A91851E" w14:textId="7B734E78" w:rsidR="00CA1646" w:rsidRPr="00CA1646" w:rsidRDefault="00CA1646" w:rsidP="00CA1646">
            <w:pPr>
              <w:pStyle w:val="Default"/>
              <w:rPr>
                <w:rFonts w:ascii="Calibri" w:hAnsi="Calibri"/>
                <w:sz w:val="20"/>
                <w:szCs w:val="20"/>
              </w:rPr>
            </w:pPr>
            <w:r w:rsidRPr="00CA1646">
              <w:rPr>
                <w:rFonts w:ascii="Calibri" w:hAnsi="Calibri"/>
                <w:sz w:val="20"/>
                <w:szCs w:val="20"/>
              </w:rPr>
              <w:t>Inspection, testing and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7BACAB75" w14:textId="4E42D710" w:rsidR="00CA1646" w:rsidRPr="00CA1646" w:rsidRDefault="00CA1646" w:rsidP="00CA1646">
            <w:pPr>
              <w:pStyle w:val="Default"/>
              <w:jc w:val="center"/>
              <w:rPr>
                <w:rFonts w:ascii="Calibri" w:hAnsi="Calibri"/>
                <w:sz w:val="20"/>
                <w:szCs w:val="20"/>
                <w:highlight w:val="yellow"/>
              </w:rPr>
            </w:pPr>
            <w:r w:rsidRPr="00CA1646">
              <w:rPr>
                <w:rFonts w:ascii="Calibri" w:hAnsi="Calibri"/>
                <w:sz w:val="20"/>
                <w:szCs w:val="20"/>
              </w:rPr>
              <w:t>2.5</w:t>
            </w:r>
          </w:p>
        </w:tc>
        <w:tc>
          <w:tcPr>
            <w:tcW w:w="4529" w:type="dxa"/>
            <w:tcBorders>
              <w:top w:val="single" w:sz="4" w:space="0" w:color="000000"/>
              <w:left w:val="single" w:sz="4" w:space="0" w:color="000000"/>
              <w:bottom w:val="single" w:sz="4" w:space="0" w:color="000000"/>
              <w:right w:val="single" w:sz="4" w:space="0" w:color="000000"/>
            </w:tcBorders>
          </w:tcPr>
          <w:p w14:paraId="2A3AA65C" w14:textId="691F94BD" w:rsidR="00CA1646" w:rsidRPr="00CA1646" w:rsidRDefault="00CA1646" w:rsidP="00CA1646">
            <w:pPr>
              <w:pStyle w:val="NoSpacing"/>
              <w:rPr>
                <w:rFonts w:ascii="Calibri" w:hAnsi="Calibri" w:cs="Arial"/>
                <w:sz w:val="20"/>
                <w:szCs w:val="20"/>
              </w:rPr>
            </w:pPr>
            <w:r w:rsidRPr="00CA1646">
              <w:rPr>
                <w:rFonts w:ascii="Calibri" w:hAnsi="Calibri" w:cs="Arial"/>
                <w:sz w:val="20"/>
                <w:szCs w:val="20"/>
              </w:rPr>
              <w:t>This module describes how to test and inspect batteries and troubleshoot problems with them</w:t>
            </w:r>
          </w:p>
        </w:tc>
      </w:tr>
      <w:tr w:rsidR="00CA1646" w:rsidRPr="001A35C8" w14:paraId="6A48469F" w14:textId="77777777" w:rsidTr="00BA4C12">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33CD48D4" w14:textId="61B6AA98" w:rsidR="00CA1646" w:rsidRPr="00CA1646" w:rsidRDefault="00CA1646" w:rsidP="00CA1646">
            <w:pPr>
              <w:rPr>
                <w:rFonts w:ascii="Calibri" w:hAnsi="Calibri"/>
                <w:sz w:val="20"/>
                <w:szCs w:val="20"/>
              </w:rPr>
            </w:pPr>
            <w:r w:rsidRPr="00CA1646">
              <w:rPr>
                <w:rFonts w:ascii="Calibri" w:hAnsi="Calibri"/>
                <w:sz w:val="20"/>
                <w:szCs w:val="20"/>
              </w:rPr>
              <w:t>Inventory management and disposal</w:t>
            </w:r>
          </w:p>
        </w:tc>
        <w:tc>
          <w:tcPr>
            <w:tcW w:w="1296" w:type="dxa"/>
            <w:tcBorders>
              <w:top w:val="single" w:sz="4" w:space="0" w:color="000000"/>
              <w:left w:val="single" w:sz="4" w:space="0" w:color="000000"/>
              <w:bottom w:val="single" w:sz="4" w:space="0" w:color="000000"/>
              <w:right w:val="single" w:sz="4" w:space="0" w:color="000000"/>
            </w:tcBorders>
            <w:vAlign w:val="center"/>
          </w:tcPr>
          <w:p w14:paraId="656FB060" w14:textId="2BF37B31" w:rsidR="00CA1646" w:rsidRPr="00CA1646" w:rsidRDefault="00CA1646" w:rsidP="00CA1646">
            <w:pPr>
              <w:pStyle w:val="Default"/>
              <w:jc w:val="center"/>
              <w:rPr>
                <w:rFonts w:ascii="Calibri" w:hAnsi="Calibri"/>
                <w:sz w:val="20"/>
                <w:szCs w:val="20"/>
                <w:highlight w:val="yellow"/>
              </w:rPr>
            </w:pPr>
            <w:r w:rsidRPr="00CA1646">
              <w:rPr>
                <w:rFonts w:ascii="Calibri" w:hAnsi="Calibri"/>
                <w:sz w:val="20"/>
                <w:szCs w:val="20"/>
              </w:rPr>
              <w:t>0.5</w:t>
            </w:r>
          </w:p>
        </w:tc>
        <w:tc>
          <w:tcPr>
            <w:tcW w:w="4529" w:type="dxa"/>
            <w:tcBorders>
              <w:top w:val="single" w:sz="4" w:space="0" w:color="000000"/>
              <w:left w:val="single" w:sz="4" w:space="0" w:color="000000"/>
              <w:bottom w:val="single" w:sz="4" w:space="0" w:color="000000"/>
              <w:right w:val="single" w:sz="4" w:space="0" w:color="000000"/>
            </w:tcBorders>
          </w:tcPr>
          <w:p w14:paraId="08CE3808" w14:textId="7566372B" w:rsidR="00CA1646" w:rsidRPr="00CA1646" w:rsidRDefault="00CA1646" w:rsidP="00CA1646">
            <w:pPr>
              <w:pStyle w:val="Default"/>
              <w:rPr>
                <w:rFonts w:ascii="Calibri" w:hAnsi="Calibri"/>
                <w:sz w:val="20"/>
                <w:szCs w:val="20"/>
              </w:rPr>
            </w:pPr>
            <w:r w:rsidRPr="00CA1646">
              <w:rPr>
                <w:rFonts w:ascii="Calibri" w:hAnsi="Calibri"/>
                <w:sz w:val="20"/>
                <w:szCs w:val="20"/>
              </w:rPr>
              <w:t>This module describes how to manage the battery inventory and properly recycle or dispose of them after use</w:t>
            </w:r>
          </w:p>
        </w:tc>
      </w:tr>
      <w:tr w:rsidR="00CA1646" w:rsidRPr="001A35C8" w14:paraId="7CC8153D" w14:textId="77777777" w:rsidTr="00BA4C12">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1CA390B" w14:textId="7DB9D09B" w:rsidR="00CA1646" w:rsidRPr="00CA1646" w:rsidRDefault="00CA1646" w:rsidP="00CA1646">
            <w:pPr>
              <w:pStyle w:val="Default"/>
              <w:rPr>
                <w:rFonts w:ascii="Calibri" w:hAnsi="Calibri"/>
                <w:sz w:val="20"/>
                <w:szCs w:val="20"/>
              </w:rPr>
            </w:pPr>
            <w:r w:rsidRPr="00CA1646">
              <w:rPr>
                <w:rFonts w:ascii="Calibri" w:hAnsi="Calibri"/>
                <w:sz w:val="20"/>
                <w:szCs w:val="20"/>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75FB61CA" w14:textId="6EC9C4C8" w:rsidR="00CA1646" w:rsidRPr="00CA1646" w:rsidRDefault="00CA1646" w:rsidP="00CA1646">
            <w:pPr>
              <w:pStyle w:val="Default"/>
              <w:jc w:val="center"/>
              <w:rPr>
                <w:rFonts w:ascii="Calibri" w:hAnsi="Calibri"/>
                <w:sz w:val="20"/>
                <w:szCs w:val="20"/>
              </w:rPr>
            </w:pPr>
            <w:r w:rsidRPr="00CA1646">
              <w:rPr>
                <w:rFonts w:ascii="Calibri" w:hAnsi="Calibri"/>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47E379E5" w14:textId="05630C28" w:rsidR="00CA1646" w:rsidRPr="00CA1646" w:rsidRDefault="00CA1646" w:rsidP="00CA1646">
            <w:pPr>
              <w:pStyle w:val="Default"/>
              <w:rPr>
                <w:rFonts w:ascii="Calibri" w:hAnsi="Calibri"/>
                <w:color w:val="auto"/>
                <w:sz w:val="20"/>
                <w:szCs w:val="20"/>
              </w:rPr>
            </w:pPr>
            <w:r w:rsidRPr="00CA1646">
              <w:rPr>
                <w:rFonts w:ascii="Calibri" w:hAnsi="Calibri"/>
                <w:color w:val="auto"/>
                <w:sz w:val="20"/>
                <w:szCs w:val="20"/>
              </w:rPr>
              <w:t>Practical test</w:t>
            </w:r>
          </w:p>
        </w:tc>
      </w:tr>
      <w:tr w:rsidR="00CA1646" w:rsidRPr="001A35C8" w14:paraId="6BAD5BDF" w14:textId="77777777" w:rsidTr="00BA4C12">
        <w:trPr>
          <w:trHeight w:val="277"/>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22E3B734" w14:textId="075CC376" w:rsidR="00CA1646" w:rsidRPr="00CA1646" w:rsidRDefault="00CA1646" w:rsidP="00CA1646">
            <w:pPr>
              <w:pStyle w:val="Default"/>
              <w:rPr>
                <w:rFonts w:ascii="Calibri" w:hAnsi="Calibri"/>
                <w:sz w:val="20"/>
                <w:szCs w:val="20"/>
              </w:rPr>
            </w:pPr>
            <w:r w:rsidRPr="00CA1646">
              <w:rPr>
                <w:rFonts w:ascii="Calibri" w:hAnsi="Calibri"/>
                <w:b/>
                <w:bCs/>
                <w:sz w:val="20"/>
                <w:szCs w:val="20"/>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14F80B0D" w14:textId="38001C34" w:rsidR="00CA1646" w:rsidRPr="00CA1646" w:rsidRDefault="00CA1646" w:rsidP="00CA1646">
            <w:pPr>
              <w:pStyle w:val="Default"/>
              <w:jc w:val="center"/>
              <w:rPr>
                <w:rFonts w:ascii="Calibri" w:hAnsi="Calibri"/>
                <w:sz w:val="20"/>
                <w:szCs w:val="20"/>
              </w:rPr>
            </w:pPr>
            <w:r w:rsidRPr="00CA1646">
              <w:rPr>
                <w:rFonts w:ascii="Calibri" w:hAnsi="Calibri"/>
                <w:b/>
                <w:sz w:val="20"/>
                <w:szCs w:val="20"/>
              </w:rPr>
              <w:t>9</w:t>
            </w:r>
          </w:p>
        </w:tc>
        <w:tc>
          <w:tcPr>
            <w:tcW w:w="4529" w:type="dxa"/>
            <w:tcBorders>
              <w:top w:val="single" w:sz="4" w:space="0" w:color="000000"/>
              <w:left w:val="single" w:sz="4" w:space="0" w:color="000000"/>
              <w:bottom w:val="single" w:sz="6" w:space="0" w:color="000000"/>
              <w:right w:val="single" w:sz="4" w:space="0" w:color="000000"/>
            </w:tcBorders>
          </w:tcPr>
          <w:p w14:paraId="0ACCBE4E" w14:textId="7080A199" w:rsidR="00CA1646" w:rsidRPr="00CA1646" w:rsidRDefault="00CA1646" w:rsidP="00CA1646">
            <w:pPr>
              <w:pStyle w:val="Default"/>
              <w:rPr>
                <w:rFonts w:ascii="Calibri" w:hAnsi="Calibri"/>
                <w:color w:val="auto"/>
                <w:sz w:val="20"/>
                <w:szCs w:val="20"/>
              </w:rPr>
            </w:pPr>
            <w:r w:rsidRPr="00CA1646">
              <w:rPr>
                <w:rFonts w:ascii="Calibri" w:hAnsi="Calibri"/>
                <w:color w:val="auto"/>
                <w:sz w:val="20"/>
                <w:szCs w:val="20"/>
              </w:rPr>
              <w:t>Total number of days 1.5</w:t>
            </w:r>
          </w:p>
        </w:tc>
      </w:tr>
    </w:tbl>
    <w:p w14:paraId="3A64EF09" w14:textId="3A024822" w:rsidR="00CA1646" w:rsidRDefault="00CA1646" w:rsidP="00A03913">
      <w:pPr>
        <w:pStyle w:val="BodyText"/>
        <w:rPr>
          <w:ins w:id="76" w:author="Adam Hay" w:date="2018-10-17T23:04:00Z"/>
        </w:rPr>
      </w:pPr>
    </w:p>
    <w:p w14:paraId="04960524" w14:textId="77777777" w:rsidR="0062493E" w:rsidRDefault="0062493E" w:rsidP="00A03913">
      <w:pPr>
        <w:pStyle w:val="BodyText"/>
      </w:pPr>
    </w:p>
    <w:p w14:paraId="56AC5371" w14:textId="6A8F15F0" w:rsidR="005E4C7F" w:rsidRDefault="005E4C7F" w:rsidP="0062493E">
      <w:pPr>
        <w:pStyle w:val="Heading1"/>
      </w:pPr>
      <w:bookmarkStart w:id="77" w:name="_Toc526173900"/>
      <w:r w:rsidRPr="005E4C7F">
        <w:t>Specific Course Related Teaching Aids</w:t>
      </w:r>
      <w:bookmarkEnd w:id="77"/>
      <w:r w:rsidRPr="005E4C7F">
        <w:t xml:space="preserve"> </w:t>
      </w:r>
    </w:p>
    <w:p w14:paraId="0E499A7E" w14:textId="77777777" w:rsidR="005E4C7F" w:rsidRPr="005E4C7F" w:rsidRDefault="005E4C7F" w:rsidP="005E4C7F">
      <w:pPr>
        <w:pStyle w:val="Heading1separatationline"/>
      </w:pPr>
    </w:p>
    <w:p w14:paraId="0733925B" w14:textId="1FE15B54" w:rsidR="00CA1646" w:rsidRDefault="00CA1646" w:rsidP="007F2F04">
      <w:pPr>
        <w:pStyle w:val="List1"/>
      </w:pPr>
      <w:r>
        <w:lastRenderedPageBreak/>
        <w:t xml:space="preserve">This </w:t>
      </w:r>
      <w:r w:rsidRPr="00CA1646">
        <w:t>course</w:t>
      </w:r>
      <w:r>
        <w:t xml:space="preserve"> involves both classroom instruction and practical experience in a work area.  . Classrooms should be equipped with blackboards, whiteboards, and overhead projectors to enable presentation of the subject matter.</w:t>
      </w:r>
    </w:p>
    <w:p w14:paraId="60825033" w14:textId="025D6E2E" w:rsidR="00CA1646" w:rsidRDefault="00CA1646" w:rsidP="007F2F04">
      <w:pPr>
        <w:pStyle w:val="List1"/>
      </w:pPr>
      <w:r>
        <w:t>An alternative to classroom instruction would be to provide the lecture material to participants via distance-learning via the Internet (i.e. ‘e-learning’).  In that case, participants would need access to computers and related equipment, and should be provided with a means of interacting with instructors for discussion and to answer questions.</w:t>
      </w:r>
    </w:p>
    <w:p w14:paraId="024B95A3" w14:textId="428CEB04" w:rsidR="00CA1646" w:rsidRDefault="00CA1646" w:rsidP="007F2F04">
      <w:pPr>
        <w:pStyle w:val="List1"/>
      </w:pPr>
      <w:r>
        <w:t>For the hands-on portion of the course, work areas should be suitable for trainees to safely and efficiently practice with batteries and associated equipment.  If this work area is indoors, it should have the proper ventilation for working safely with batteries.</w:t>
      </w:r>
    </w:p>
    <w:p w14:paraId="28B85147" w14:textId="0C7E20F1" w:rsidR="00CA1646" w:rsidRDefault="00CA1646" w:rsidP="007F2F04">
      <w:pPr>
        <w:pStyle w:val="List1"/>
      </w:pPr>
      <w:r>
        <w:t>Trainees should have access to the types of equipment that they will be expected to work with on the job.  This would include such things as batteries; wiring; charging; testing equipment and insulated tools. At a minimum, each student should be provided with the following safety equipment:</w:t>
      </w:r>
    </w:p>
    <w:p w14:paraId="4212DA13" w14:textId="13FBC06A" w:rsidR="00CA1646" w:rsidRDefault="00CA1646" w:rsidP="00CA1646">
      <w:pPr>
        <w:pStyle w:val="Bullet2"/>
      </w:pPr>
      <w:r>
        <w:t>Rubber gloves</w:t>
      </w:r>
    </w:p>
    <w:p w14:paraId="6844EE1B" w14:textId="00BD6EFB" w:rsidR="00CA1646" w:rsidRDefault="00CA1646" w:rsidP="00CA1646">
      <w:pPr>
        <w:pStyle w:val="Bullet2"/>
      </w:pPr>
      <w:r>
        <w:t>Splash-proof goggles or a full face shield</w:t>
      </w:r>
    </w:p>
    <w:p w14:paraId="376F6E88" w14:textId="751654E0" w:rsidR="00CA1646" w:rsidRDefault="00CA1646" w:rsidP="00CA1646">
      <w:pPr>
        <w:pStyle w:val="Bullet2"/>
      </w:pPr>
      <w:r>
        <w:t>Steel-toed shoes</w:t>
      </w:r>
    </w:p>
    <w:p w14:paraId="70DE325D" w14:textId="79EEEE38" w:rsidR="00CA1646" w:rsidRDefault="00CA1646" w:rsidP="00CA1646">
      <w:pPr>
        <w:pStyle w:val="Bullet2"/>
      </w:pPr>
      <w:r>
        <w:t>Rubber apron</w:t>
      </w:r>
    </w:p>
    <w:p w14:paraId="5EB054FE" w14:textId="36BBAF3E" w:rsidR="00A619B1" w:rsidRDefault="00A619B1" w:rsidP="00A619B1">
      <w:pPr>
        <w:pStyle w:val="Heading1"/>
      </w:pPr>
      <w:bookmarkStart w:id="78" w:name="_Toc526173901"/>
      <w:commentRangeStart w:id="79"/>
      <w:r>
        <w:t>R</w:t>
      </w:r>
      <w:r w:rsidR="005E4C7F">
        <w:t>eference</w:t>
      </w:r>
      <w:r>
        <w:t>S</w:t>
      </w:r>
      <w:commentRangeEnd w:id="79"/>
      <w:r w:rsidR="001518B5">
        <w:rPr>
          <w:rStyle w:val="CommentReference"/>
          <w:rFonts w:asciiTheme="minorHAnsi" w:eastAsiaTheme="minorHAnsi" w:hAnsiTheme="minorHAnsi" w:cstheme="minorBidi"/>
          <w:b w:val="0"/>
          <w:bCs w:val="0"/>
          <w:caps w:val="0"/>
          <w:color w:val="auto"/>
        </w:rPr>
        <w:commentReference w:id="79"/>
      </w:r>
      <w:bookmarkEnd w:id="78"/>
    </w:p>
    <w:p w14:paraId="2DB989C3" w14:textId="77777777" w:rsidR="00A619B1" w:rsidRDefault="00A619B1" w:rsidP="00A619B1">
      <w:pPr>
        <w:pStyle w:val="Heading1separatationline"/>
      </w:pPr>
    </w:p>
    <w:p w14:paraId="198E5505" w14:textId="77777777" w:rsidR="00BA4C12" w:rsidRDefault="00BA4C12" w:rsidP="00BA4C12">
      <w:pPr>
        <w:pStyle w:val="BodyText"/>
      </w:pPr>
      <w:r>
        <w:t>In addition to any specific references required by the Competent Authority, the following material is relevant to this course: the following material is relevant to this course:</w:t>
      </w:r>
    </w:p>
    <w:p w14:paraId="0460672E" w14:textId="7F1A8426" w:rsidR="00BA4C12" w:rsidRDefault="00BA4C12" w:rsidP="00BA4C12">
      <w:pPr>
        <w:pStyle w:val="Bullet2"/>
      </w:pPr>
      <w:r>
        <w:t xml:space="preserve">IALA Guideline 1067-0 on Selection of Power Systems for </w:t>
      </w:r>
      <w:ins w:id="80" w:author="Adam Hay" w:date="2018-10-18T00:02:00Z">
        <w:r w:rsidR="00790F8A">
          <w:t xml:space="preserve">Marine </w:t>
        </w:r>
      </w:ins>
      <w:r>
        <w:t>Aids to Navigation and Associated Equipment;</w:t>
      </w:r>
    </w:p>
    <w:p w14:paraId="0162F255" w14:textId="39D73576" w:rsidR="00BA4C12" w:rsidRDefault="00BA4C12" w:rsidP="00BA4C12">
      <w:pPr>
        <w:pStyle w:val="Bullet2"/>
      </w:pPr>
      <w:r>
        <w:t>IALA Guideline 1067-2 on Power Sources;</w:t>
      </w:r>
    </w:p>
    <w:p w14:paraId="4BF75735" w14:textId="5393212E" w:rsidR="00BA4C12" w:rsidRDefault="00BA4C12" w:rsidP="00BA4C12">
      <w:pPr>
        <w:pStyle w:val="Bullet2"/>
      </w:pPr>
      <w:r>
        <w:t xml:space="preserve">IALA Guideline 1067-3 on Electrical Energy Storage for </w:t>
      </w:r>
      <w:ins w:id="81" w:author="Adam Hay" w:date="2018-10-18T00:02:00Z">
        <w:r w:rsidR="00790F8A">
          <w:t xml:space="preserve">Marine </w:t>
        </w:r>
      </w:ins>
      <w:r>
        <w:t>Aids to Navigation;</w:t>
      </w:r>
    </w:p>
    <w:p w14:paraId="6AD96C29" w14:textId="7ED44BFD" w:rsidR="00BA4C12" w:rsidRDefault="00BA4C12" w:rsidP="00BA4C12">
      <w:pPr>
        <w:pStyle w:val="BodyText"/>
      </w:pPr>
      <w:r>
        <w:t>The following references are additional examples that can be useful in developing the course:</w:t>
      </w:r>
    </w:p>
    <w:p w14:paraId="32175961" w14:textId="2B557365" w:rsidR="00BA4C12" w:rsidRDefault="00BA4C12" w:rsidP="00BA4C12">
      <w:pPr>
        <w:pStyle w:val="Bullet2"/>
      </w:pPr>
      <w:r>
        <w:t>Buchmann, Isador.  Batteries in a Portable World:  A Handbook on Rechargeable Batteries for Non-Engineers.  Cadex Electronics, Inc., 2001;</w:t>
      </w:r>
    </w:p>
    <w:p w14:paraId="44CCBB13" w14:textId="01B84C5B" w:rsidR="00BA4C12" w:rsidRDefault="00BA4C12" w:rsidP="00BA4C12">
      <w:pPr>
        <w:pStyle w:val="Bullet2"/>
      </w:pPr>
      <w:r>
        <w:t>Crompton, T.R.  Battery Reference Book.  SAE International, 1996;</w:t>
      </w:r>
    </w:p>
    <w:p w14:paraId="7D31A3C3" w14:textId="77244786" w:rsidR="00BA4C12" w:rsidRDefault="00BA4C12" w:rsidP="00BA4C12">
      <w:pPr>
        <w:pStyle w:val="Bullet2"/>
      </w:pPr>
      <w:r>
        <w:t>Dell, R.M. and D.A.J. Rand.  Understanding Batteries.  Royal Society of Chemistry, 2001;</w:t>
      </w:r>
    </w:p>
    <w:p w14:paraId="74646433" w14:textId="45D8CEF3" w:rsidR="00BA4C12" w:rsidRDefault="00BA4C12" w:rsidP="00BA4C12">
      <w:pPr>
        <w:pStyle w:val="Bullet2"/>
      </w:pPr>
      <w:r>
        <w:t>Linden, David and Thomas B. Reddy.  Handbook of Batteries.  McGraw-Hill, 2001;</w:t>
      </w:r>
    </w:p>
    <w:p w14:paraId="4A64FC2D" w14:textId="63DD93E6" w:rsidR="00BA4C12" w:rsidRDefault="00BA4C12" w:rsidP="00BA4C12">
      <w:pPr>
        <w:pStyle w:val="Bullet2"/>
      </w:pPr>
      <w:r>
        <w:t>Vincent, Colin and Bruno Scrosati.  Modern Batteries:  An Introduction to Electrochemical Power Sources.  Butterworth-Heinemann, 1997;</w:t>
      </w:r>
    </w:p>
    <w:p w14:paraId="40880D64" w14:textId="1DA07554" w:rsidR="00BA4C12" w:rsidRPr="00BA4C12" w:rsidRDefault="00BA4C12" w:rsidP="00BA4C12">
      <w:pPr>
        <w:pStyle w:val="Bullet2"/>
      </w:pPr>
      <w:r>
        <w:t>Other applicable guidelines and standards would be available from the Institute of Electrical and Electronics Engineers (www.ieee.org), and the International Electrotechnical Commission (www.iec.ch).  Technical documentation from battery manufacturers would be another useful source of information.</w:t>
      </w:r>
    </w:p>
    <w:p w14:paraId="4ED90C4C" w14:textId="77777777" w:rsidR="00465491" w:rsidRPr="00093294" w:rsidRDefault="00465491">
      <w:pPr>
        <w:spacing w:after="200" w:line="276" w:lineRule="auto"/>
      </w:pPr>
      <w:r w:rsidRPr="00093294">
        <w:br w:type="page"/>
      </w:r>
    </w:p>
    <w:p w14:paraId="77B9A4FC" w14:textId="1DDFC9AE" w:rsidR="00465491" w:rsidRDefault="00513460" w:rsidP="007F2F04">
      <w:pPr>
        <w:pStyle w:val="Part"/>
      </w:pPr>
      <w:bookmarkStart w:id="82" w:name="_Toc442348089"/>
      <w:r w:rsidRPr="00093294">
        <w:lastRenderedPageBreak/>
        <w:t xml:space="preserve"> </w:t>
      </w:r>
      <w:bookmarkStart w:id="83" w:name="_Toc526173902"/>
      <w:r w:rsidRPr="00093294">
        <w:t xml:space="preserve">- </w:t>
      </w:r>
      <w:bookmarkEnd w:id="82"/>
      <w:r w:rsidR="007F2F04" w:rsidRPr="007F2F04">
        <w:t>TEACHING MODULES</w:t>
      </w:r>
      <w:bookmarkEnd w:id="83"/>
    </w:p>
    <w:p w14:paraId="3A26E629" w14:textId="77777777" w:rsidR="007F2F04" w:rsidRDefault="007F2F04" w:rsidP="004F2F47">
      <w:pPr>
        <w:pStyle w:val="Heading1"/>
        <w:numPr>
          <w:ilvl w:val="0"/>
          <w:numId w:val="24"/>
        </w:numPr>
      </w:pPr>
      <w:bookmarkStart w:id="84" w:name="_Toc322529524"/>
      <w:bookmarkStart w:id="85" w:name="_Toc322529573"/>
      <w:bookmarkStart w:id="86" w:name="_Toc404173275"/>
      <w:bookmarkStart w:id="87" w:name="_Toc526173903"/>
      <w:r w:rsidRPr="007F2F04">
        <w:t xml:space="preserve">Module 1 – </w:t>
      </w:r>
      <w:bookmarkEnd w:id="84"/>
      <w:bookmarkEnd w:id="85"/>
      <w:r w:rsidRPr="007F2F04">
        <w:t>Introduction to Battery Technology</w:t>
      </w:r>
      <w:bookmarkEnd w:id="86"/>
      <w:bookmarkEnd w:id="87"/>
    </w:p>
    <w:p w14:paraId="56838BDE" w14:textId="77777777" w:rsidR="007F2F04" w:rsidRPr="007F2F04" w:rsidRDefault="007F2F04" w:rsidP="007F2F04">
      <w:pPr>
        <w:pStyle w:val="Heading1separatationline"/>
      </w:pPr>
    </w:p>
    <w:p w14:paraId="0158743C" w14:textId="77777777" w:rsidR="007F2F04" w:rsidRDefault="007F2F04" w:rsidP="007F2F04">
      <w:pPr>
        <w:pStyle w:val="Heading2"/>
      </w:pPr>
      <w:bookmarkStart w:id="88" w:name="_Toc526173904"/>
      <w:r w:rsidRPr="007F2F04">
        <w:t>Scope</w:t>
      </w:r>
      <w:bookmarkEnd w:id="88"/>
      <w:r w:rsidRPr="007F2F04">
        <w:t xml:space="preserve"> </w:t>
      </w:r>
    </w:p>
    <w:p w14:paraId="0F99AF19" w14:textId="77777777" w:rsidR="007F2F04" w:rsidRPr="007F2F04" w:rsidRDefault="007F2F04" w:rsidP="007F2F04">
      <w:pPr>
        <w:pStyle w:val="Heading2separationline"/>
      </w:pPr>
    </w:p>
    <w:p w14:paraId="396FE442" w14:textId="243F16CF" w:rsidR="007F2F04" w:rsidRPr="007F2F04" w:rsidRDefault="007F2F04" w:rsidP="007F2F04">
      <w:pPr>
        <w:pStyle w:val="BodyText"/>
        <w:rPr>
          <w:b/>
        </w:rPr>
      </w:pPr>
      <w:r w:rsidRPr="007F2F04">
        <w:t xml:space="preserve">This module describes battery technology, terminology, and the types of batteries used in </w:t>
      </w:r>
      <w:ins w:id="89" w:author="Adam Hay" w:date="2018-10-18T00:02:00Z">
        <w:r w:rsidR="00790F8A">
          <w:t>M</w:t>
        </w:r>
      </w:ins>
      <w:ins w:id="90" w:author="Seamus Doyle" w:date="2018-10-01T17:31:00Z">
        <w:del w:id="91" w:author="Adam Hay" w:date="2018-10-18T00:02:00Z">
          <w:r w:rsidR="009117BF" w:rsidDel="00790F8A">
            <w:delText>m</w:delText>
          </w:r>
        </w:del>
        <w:r w:rsidR="009117BF">
          <w:t xml:space="preserve">arine </w:t>
        </w:r>
      </w:ins>
      <w:del w:id="92" w:author="Adam Hay" w:date="2018-10-18T00:02:00Z">
        <w:r w:rsidRPr="007F2F04" w:rsidDel="00790F8A">
          <w:delText xml:space="preserve">aids </w:delText>
        </w:r>
      </w:del>
      <w:ins w:id="93" w:author="Adam Hay" w:date="2018-10-18T00:02:00Z">
        <w:r w:rsidR="00790F8A">
          <w:t>A</w:t>
        </w:r>
        <w:r w:rsidR="00790F8A" w:rsidRPr="007F2F04">
          <w:t xml:space="preserve">ids </w:t>
        </w:r>
      </w:ins>
      <w:r w:rsidRPr="007F2F04">
        <w:t xml:space="preserve">to </w:t>
      </w:r>
      <w:del w:id="94" w:author="Adam Hay" w:date="2018-10-18T00:02:00Z">
        <w:r w:rsidRPr="007F2F04" w:rsidDel="00790F8A">
          <w:delText>navigation</w:delText>
        </w:r>
      </w:del>
      <w:ins w:id="95" w:author="Adam Hay" w:date="2018-10-18T00:02:00Z">
        <w:r w:rsidR="00790F8A">
          <w:t>N</w:t>
        </w:r>
        <w:r w:rsidR="00790F8A" w:rsidRPr="007F2F04">
          <w:t>avigation</w:t>
        </w:r>
      </w:ins>
      <w:r w:rsidRPr="007F2F04">
        <w:t>.</w:t>
      </w:r>
    </w:p>
    <w:p w14:paraId="1494963E" w14:textId="77777777" w:rsidR="007F2F04" w:rsidRPr="007F2F04" w:rsidRDefault="007F2F04" w:rsidP="007F2F04">
      <w:pPr>
        <w:pStyle w:val="Heading2"/>
      </w:pPr>
      <w:bookmarkStart w:id="96" w:name="_Toc526173905"/>
      <w:r w:rsidRPr="007F2F04">
        <w:t>Learning Objective</w:t>
      </w:r>
      <w:bookmarkEnd w:id="96"/>
    </w:p>
    <w:p w14:paraId="2354746F" w14:textId="0957DC93" w:rsidR="007F2F04" w:rsidRPr="007F2F04" w:rsidRDefault="007F2F04" w:rsidP="007F2F04">
      <w:pPr>
        <w:pStyle w:val="BodyText"/>
      </w:pPr>
      <w:r w:rsidRPr="007F2F04">
        <w:t xml:space="preserve">To gain a </w:t>
      </w:r>
      <w:r w:rsidRPr="007F2F04">
        <w:rPr>
          <w:b/>
        </w:rPr>
        <w:t>satisfactory</w:t>
      </w:r>
      <w:r w:rsidRPr="007F2F04">
        <w:t xml:space="preserve"> understanding of how batteries work and be familiar with the types most commonly used at </w:t>
      </w:r>
      <w:ins w:id="97" w:author="Adam Hay" w:date="2018-10-18T00:02:00Z">
        <w:r w:rsidR="00790F8A">
          <w:t>M</w:t>
        </w:r>
      </w:ins>
      <w:ins w:id="98" w:author="Seamus Doyle" w:date="2018-10-01T17:31:00Z">
        <w:del w:id="99" w:author="Adam Hay" w:date="2018-10-18T00:02:00Z">
          <w:r w:rsidR="009117BF" w:rsidDel="00790F8A">
            <w:delText>m</w:delText>
          </w:r>
        </w:del>
        <w:r w:rsidR="009117BF">
          <w:t xml:space="preserve">arine </w:t>
        </w:r>
      </w:ins>
      <w:ins w:id="100" w:author="Adam Hay" w:date="2018-10-18T00:02:00Z">
        <w:r w:rsidR="00790F8A">
          <w:t>A</w:t>
        </w:r>
      </w:ins>
      <w:del w:id="101" w:author="Adam Hay" w:date="2018-10-18T00:02:00Z">
        <w:r w:rsidRPr="007F2F04" w:rsidDel="00790F8A">
          <w:delText>a</w:delText>
        </w:r>
      </w:del>
      <w:r w:rsidRPr="007F2F04">
        <w:t xml:space="preserve">ids to </w:t>
      </w:r>
      <w:del w:id="102" w:author="Adam Hay" w:date="2018-10-18T00:02:00Z">
        <w:r w:rsidRPr="007F2F04" w:rsidDel="00790F8A">
          <w:delText xml:space="preserve">navigation </w:delText>
        </w:r>
      </w:del>
      <w:ins w:id="103" w:author="Adam Hay" w:date="2018-10-18T00:02:00Z">
        <w:r w:rsidR="00790F8A">
          <w:t>N</w:t>
        </w:r>
        <w:r w:rsidR="00790F8A" w:rsidRPr="007F2F04">
          <w:t xml:space="preserve">avigation </w:t>
        </w:r>
      </w:ins>
      <w:r w:rsidRPr="007F2F04">
        <w:t>stations.</w:t>
      </w:r>
    </w:p>
    <w:p w14:paraId="7A038ABB" w14:textId="77777777" w:rsidR="007F2F04" w:rsidRDefault="007F2F04" w:rsidP="007F2F04">
      <w:pPr>
        <w:pStyle w:val="Heading2"/>
      </w:pPr>
      <w:bookmarkStart w:id="104" w:name="_Toc526173906"/>
      <w:r w:rsidRPr="007F2F04">
        <w:t>Syllabus</w:t>
      </w:r>
      <w:bookmarkEnd w:id="104"/>
    </w:p>
    <w:p w14:paraId="1F21C32E" w14:textId="77777777" w:rsidR="007F2F04" w:rsidRPr="007F2F04" w:rsidRDefault="007F2F04" w:rsidP="007F2F04">
      <w:pPr>
        <w:pStyle w:val="Heading2separationline"/>
      </w:pPr>
    </w:p>
    <w:p w14:paraId="74EE21EA" w14:textId="77777777" w:rsidR="007F2F04" w:rsidRPr="007F2F04" w:rsidRDefault="007F2F04" w:rsidP="007F2F04">
      <w:pPr>
        <w:pStyle w:val="Heading3"/>
      </w:pPr>
      <w:bookmarkStart w:id="105" w:name="_Toc526173907"/>
      <w:bookmarkStart w:id="106" w:name="_Toc322529525"/>
      <w:bookmarkStart w:id="107" w:name="_Toc322529574"/>
      <w:r w:rsidRPr="007F2F04">
        <w:t>Lesson 1 – Battery technology</w:t>
      </w:r>
      <w:bookmarkEnd w:id="105"/>
    </w:p>
    <w:p w14:paraId="6E98031E" w14:textId="72ED318D" w:rsidR="007F2F04" w:rsidRPr="007F2F04" w:rsidRDefault="007F2F04" w:rsidP="004F2F47">
      <w:pPr>
        <w:pStyle w:val="List1"/>
        <w:numPr>
          <w:ilvl w:val="0"/>
          <w:numId w:val="27"/>
        </w:numPr>
      </w:pPr>
      <w:r w:rsidRPr="00325438">
        <w:t>Physical</w:t>
      </w:r>
      <w:r w:rsidRPr="007F2F04">
        <w:t xml:space="preserve"> construction</w:t>
      </w:r>
      <w:r w:rsidR="00C002F1">
        <w:t>.</w:t>
      </w:r>
    </w:p>
    <w:p w14:paraId="58BC9281" w14:textId="1092D2EE" w:rsidR="007F2F04" w:rsidRPr="007F2F04" w:rsidRDefault="007F2F04" w:rsidP="00325438">
      <w:pPr>
        <w:pStyle w:val="List1"/>
      </w:pPr>
      <w:r w:rsidRPr="00325438">
        <w:t>Principles</w:t>
      </w:r>
      <w:r w:rsidRPr="007F2F04">
        <w:t xml:space="preserve"> of operation</w:t>
      </w:r>
      <w:r w:rsidR="00C002F1">
        <w:t>.</w:t>
      </w:r>
    </w:p>
    <w:p w14:paraId="554D3B66" w14:textId="6BB2ACBB" w:rsidR="007F2F04" w:rsidRPr="007F2F04" w:rsidRDefault="007F2F04" w:rsidP="007F2F04">
      <w:pPr>
        <w:pStyle w:val="List1"/>
      </w:pPr>
      <w:r w:rsidRPr="007F2F04">
        <w:t>Terminology</w:t>
      </w:r>
      <w:r w:rsidR="00C002F1">
        <w:t>.</w:t>
      </w:r>
    </w:p>
    <w:p w14:paraId="0EEC9E69" w14:textId="40996B95" w:rsidR="007F2F04" w:rsidRPr="007F2F04" w:rsidRDefault="007F2F04" w:rsidP="00325438">
      <w:pPr>
        <w:pStyle w:val="List1text"/>
      </w:pPr>
      <w:r w:rsidRPr="007F2F04">
        <w:t>Shelf life</w:t>
      </w:r>
      <w:r w:rsidR="00C002F1">
        <w:t>;</w:t>
      </w:r>
    </w:p>
    <w:p w14:paraId="2685DA45" w14:textId="58C11176" w:rsidR="007F2F04" w:rsidRPr="007F2F04" w:rsidRDefault="007F2F04" w:rsidP="00325438">
      <w:pPr>
        <w:pStyle w:val="List1text"/>
      </w:pPr>
      <w:r w:rsidRPr="007F2F04">
        <w:t>Service life</w:t>
      </w:r>
      <w:r w:rsidR="00C002F1">
        <w:t>;</w:t>
      </w:r>
    </w:p>
    <w:p w14:paraId="78133E6A" w14:textId="01C7D003" w:rsidR="007F2F04" w:rsidRPr="007F2F04" w:rsidRDefault="007F2F04" w:rsidP="00325438">
      <w:pPr>
        <w:pStyle w:val="List1text"/>
      </w:pPr>
      <w:r w:rsidRPr="007F2F04">
        <w:t>Capacity</w:t>
      </w:r>
      <w:r w:rsidR="00C002F1">
        <w:t>;</w:t>
      </w:r>
    </w:p>
    <w:p w14:paraId="154E4EF0" w14:textId="6983A508" w:rsidR="007F2F04" w:rsidRPr="007F2F04" w:rsidRDefault="007F2F04" w:rsidP="00325438">
      <w:pPr>
        <w:pStyle w:val="List1text"/>
      </w:pPr>
      <w:r w:rsidRPr="007F2F04">
        <w:t>Cycle life</w:t>
      </w:r>
      <w:r w:rsidR="00C002F1">
        <w:t>;</w:t>
      </w:r>
    </w:p>
    <w:p w14:paraId="78370C59" w14:textId="7A5F089C" w:rsidR="007F2F04" w:rsidRPr="007F2F04" w:rsidRDefault="007F2F04" w:rsidP="00325438">
      <w:pPr>
        <w:pStyle w:val="List1text"/>
      </w:pPr>
      <w:r w:rsidRPr="007F2F04">
        <w:t>Autonomy</w:t>
      </w:r>
      <w:r w:rsidR="00C002F1">
        <w:t>;</w:t>
      </w:r>
    </w:p>
    <w:p w14:paraId="72E1B741" w14:textId="2ADA3E50" w:rsidR="007F2F04" w:rsidRPr="007F2F04" w:rsidRDefault="007F2F04" w:rsidP="00325438">
      <w:pPr>
        <w:pStyle w:val="List1text"/>
      </w:pPr>
      <w:r w:rsidRPr="007F2F04">
        <w:t>State of charge</w:t>
      </w:r>
      <w:r w:rsidR="00C002F1">
        <w:t>;</w:t>
      </w:r>
    </w:p>
    <w:p w14:paraId="58401B71" w14:textId="11953D6F" w:rsidR="007F2F04" w:rsidRPr="007F2F04" w:rsidRDefault="007F2F04" w:rsidP="00325438">
      <w:pPr>
        <w:pStyle w:val="List1text"/>
      </w:pPr>
      <w:r w:rsidRPr="007F2F04">
        <w:t>Depth of discharge</w:t>
      </w:r>
      <w:r w:rsidR="00C002F1">
        <w:t>;</w:t>
      </w:r>
    </w:p>
    <w:p w14:paraId="2E69AE5F" w14:textId="256291E9" w:rsidR="007F2F04" w:rsidRPr="007F2F04" w:rsidRDefault="007F2F04" w:rsidP="00325438">
      <w:pPr>
        <w:pStyle w:val="List1text"/>
      </w:pPr>
      <w:r w:rsidRPr="007F2F04">
        <w:t>Charge control</w:t>
      </w:r>
      <w:r w:rsidR="00C002F1">
        <w:t>;</w:t>
      </w:r>
    </w:p>
    <w:p w14:paraId="275330B4" w14:textId="51844F2A" w:rsidR="007F2F04" w:rsidRPr="007F2F04" w:rsidRDefault="007F2F04" w:rsidP="00325438">
      <w:pPr>
        <w:pStyle w:val="List1text"/>
      </w:pPr>
      <w:r w:rsidRPr="007F2F04">
        <w:t>Self-discharge</w:t>
      </w:r>
      <w:r w:rsidR="00C002F1">
        <w:t>.</w:t>
      </w:r>
    </w:p>
    <w:p w14:paraId="3D803A17" w14:textId="77777777" w:rsidR="007F2F04" w:rsidRPr="007F2F04" w:rsidRDefault="007F2F04" w:rsidP="00325438">
      <w:pPr>
        <w:pStyle w:val="Heading3"/>
      </w:pPr>
      <w:bookmarkStart w:id="108" w:name="_Toc526173908"/>
      <w:r w:rsidRPr="007F2F04">
        <w:t>Lesson 2 – Battery types</w:t>
      </w:r>
      <w:bookmarkEnd w:id="108"/>
    </w:p>
    <w:p w14:paraId="7B414FE1" w14:textId="3F600234" w:rsidR="007F2F04" w:rsidRPr="007F2F04" w:rsidRDefault="007F2F04" w:rsidP="004F2F47">
      <w:pPr>
        <w:pStyle w:val="List1"/>
        <w:numPr>
          <w:ilvl w:val="0"/>
          <w:numId w:val="26"/>
        </w:numPr>
      </w:pPr>
      <w:r w:rsidRPr="007F2F04">
        <w:t>Non-rechargeable (primary) batteries</w:t>
      </w:r>
      <w:r w:rsidR="00DC2FA9">
        <w:t>.</w:t>
      </w:r>
    </w:p>
    <w:p w14:paraId="13A26E8A" w14:textId="614152BD" w:rsidR="007F2F04" w:rsidRPr="007F2F04" w:rsidRDefault="007F2F04" w:rsidP="00325438">
      <w:pPr>
        <w:pStyle w:val="List1text"/>
      </w:pPr>
      <w:r w:rsidRPr="007F2F04">
        <w:t>Air depolarized dry batteries</w:t>
      </w:r>
      <w:r w:rsidR="00DC2FA9">
        <w:t>;</w:t>
      </w:r>
    </w:p>
    <w:p w14:paraId="59776B17" w14:textId="2210124D" w:rsidR="007F2F04" w:rsidRPr="007F2F04" w:rsidRDefault="007F2F04" w:rsidP="00325438">
      <w:pPr>
        <w:pStyle w:val="List1text"/>
      </w:pPr>
      <w:r w:rsidRPr="007F2F04">
        <w:t>Zinc carbon batteries</w:t>
      </w:r>
      <w:r w:rsidR="00DC2FA9">
        <w:t>;</w:t>
      </w:r>
    </w:p>
    <w:p w14:paraId="55542BB8" w14:textId="5D9ACE31" w:rsidR="007F2F04" w:rsidRPr="007F2F04" w:rsidRDefault="007F2F04" w:rsidP="00325438">
      <w:pPr>
        <w:pStyle w:val="List1text"/>
      </w:pPr>
      <w:r w:rsidRPr="007F2F04">
        <w:t>Sealed alkaline batteries</w:t>
      </w:r>
      <w:r w:rsidR="00DC2FA9">
        <w:t>;</w:t>
      </w:r>
    </w:p>
    <w:p w14:paraId="191E0DEF" w14:textId="16E50CD0" w:rsidR="007F2F04" w:rsidRPr="007F2F04" w:rsidRDefault="007F2F04" w:rsidP="00325438">
      <w:pPr>
        <w:pStyle w:val="List1text"/>
      </w:pPr>
      <w:r w:rsidRPr="007F2F04">
        <w:t>Lithium batteries</w:t>
      </w:r>
      <w:r w:rsidR="00DC2FA9">
        <w:t>.</w:t>
      </w:r>
    </w:p>
    <w:p w14:paraId="3109465E" w14:textId="6C294753" w:rsidR="007F2F04" w:rsidRPr="007F2F04" w:rsidRDefault="007F2F04" w:rsidP="00325438">
      <w:pPr>
        <w:pStyle w:val="List1"/>
      </w:pPr>
      <w:r w:rsidRPr="00325438">
        <w:t>Rechargeable</w:t>
      </w:r>
      <w:r w:rsidRPr="007F2F04">
        <w:t xml:space="preserve"> (secondary) batteries</w:t>
      </w:r>
      <w:r w:rsidR="00DC2FA9">
        <w:t>.</w:t>
      </w:r>
    </w:p>
    <w:p w14:paraId="4BDD54FF" w14:textId="06A22B19" w:rsidR="007F2F04" w:rsidRPr="007F2F04" w:rsidRDefault="007F2F04" w:rsidP="00A3318F">
      <w:pPr>
        <w:pStyle w:val="List1text"/>
      </w:pPr>
      <w:r w:rsidRPr="007F2F04">
        <w:t>Lead-acid batteries</w:t>
      </w:r>
      <w:r w:rsidR="00DC2FA9">
        <w:t>;</w:t>
      </w:r>
    </w:p>
    <w:p w14:paraId="0512941B" w14:textId="165C1FF2" w:rsidR="007F2F04" w:rsidRPr="007F2F04" w:rsidRDefault="007F2F04" w:rsidP="00A3318F">
      <w:pPr>
        <w:pStyle w:val="List1text"/>
      </w:pPr>
      <w:r w:rsidRPr="007F2F04">
        <w:t>Nickel-Cadmium batteries</w:t>
      </w:r>
      <w:r w:rsidR="00DC2FA9">
        <w:t>;</w:t>
      </w:r>
    </w:p>
    <w:p w14:paraId="34C87EA4" w14:textId="674253CA" w:rsidR="007F2F04" w:rsidRPr="007F2F04" w:rsidRDefault="007F2F04" w:rsidP="00A3318F">
      <w:pPr>
        <w:pStyle w:val="List1text"/>
      </w:pPr>
      <w:r w:rsidRPr="007F2F04">
        <w:t>Nickel-Metal Hydride batteries</w:t>
      </w:r>
      <w:r w:rsidR="00DC2FA9">
        <w:t>;</w:t>
      </w:r>
    </w:p>
    <w:p w14:paraId="0AAF2137" w14:textId="76955428" w:rsidR="007F2F04" w:rsidRPr="007F2F04" w:rsidRDefault="007F2F04" w:rsidP="00A3318F">
      <w:pPr>
        <w:pStyle w:val="List1text"/>
      </w:pPr>
      <w:r w:rsidRPr="007F2F04">
        <w:t>Lithium batteries</w:t>
      </w:r>
      <w:r w:rsidR="00DC2FA9">
        <w:t>.</w:t>
      </w:r>
    </w:p>
    <w:p w14:paraId="7B99E0F7" w14:textId="59CA7253" w:rsidR="007F2F04" w:rsidRPr="007F2F04" w:rsidRDefault="007F2F04" w:rsidP="00A3318F">
      <w:pPr>
        <w:pStyle w:val="List1"/>
      </w:pPr>
      <w:r w:rsidRPr="007F2F04">
        <w:t>Advantages and disadvantages of each type</w:t>
      </w:r>
      <w:r w:rsidR="00DC2FA9">
        <w:t>.</w:t>
      </w:r>
    </w:p>
    <w:p w14:paraId="59586774" w14:textId="4690B44A" w:rsidR="007F2F04" w:rsidRPr="007F2F04" w:rsidRDefault="007F2F04" w:rsidP="00A3318F">
      <w:pPr>
        <w:pStyle w:val="List1"/>
      </w:pPr>
      <w:r w:rsidRPr="007F2F04">
        <w:t>Typical applications of each type</w:t>
      </w:r>
      <w:r w:rsidR="00DC2FA9">
        <w:t>.</w:t>
      </w:r>
    </w:p>
    <w:p w14:paraId="2F85B392" w14:textId="77777777" w:rsidR="007F2F04" w:rsidRPr="007F2F04" w:rsidRDefault="007F2F04" w:rsidP="007F2F04">
      <w:pPr>
        <w:pStyle w:val="BodyText"/>
      </w:pPr>
    </w:p>
    <w:p w14:paraId="3746A721" w14:textId="77777777" w:rsidR="007F2F04" w:rsidRDefault="007F2F04" w:rsidP="00A3318F">
      <w:pPr>
        <w:pStyle w:val="Heading1"/>
      </w:pPr>
      <w:bookmarkStart w:id="109" w:name="_Toc404173276"/>
      <w:bookmarkStart w:id="110" w:name="_Toc526173909"/>
      <w:r w:rsidRPr="007F2F04">
        <w:t xml:space="preserve">Module 2 – </w:t>
      </w:r>
      <w:bookmarkEnd w:id="106"/>
      <w:bookmarkEnd w:id="107"/>
      <w:r w:rsidRPr="007F2F04">
        <w:t>Safety</w:t>
      </w:r>
      <w:bookmarkEnd w:id="109"/>
      <w:bookmarkEnd w:id="110"/>
    </w:p>
    <w:p w14:paraId="0077D069" w14:textId="77777777" w:rsidR="00A3318F" w:rsidRPr="00A3318F" w:rsidRDefault="00A3318F" w:rsidP="00A3318F">
      <w:pPr>
        <w:pStyle w:val="Heading1separatationline"/>
      </w:pPr>
    </w:p>
    <w:p w14:paraId="2C867495" w14:textId="77777777" w:rsidR="007F2F04" w:rsidRDefault="007F2F04" w:rsidP="00A3318F">
      <w:pPr>
        <w:pStyle w:val="Heading2"/>
      </w:pPr>
      <w:bookmarkStart w:id="111" w:name="_Toc526173910"/>
      <w:r w:rsidRPr="007F2F04">
        <w:t>Scope</w:t>
      </w:r>
      <w:bookmarkEnd w:id="111"/>
      <w:r w:rsidRPr="007F2F04">
        <w:t xml:space="preserve"> </w:t>
      </w:r>
    </w:p>
    <w:p w14:paraId="0F82F4C2" w14:textId="77777777" w:rsidR="00A3318F" w:rsidRPr="00A3318F" w:rsidRDefault="00A3318F" w:rsidP="00A3318F">
      <w:pPr>
        <w:pStyle w:val="Heading2separationline"/>
      </w:pPr>
    </w:p>
    <w:p w14:paraId="3D333891" w14:textId="3861686E" w:rsidR="007F2F04" w:rsidRPr="007F2F04" w:rsidRDefault="007F2F04" w:rsidP="007F2F04">
      <w:pPr>
        <w:pStyle w:val="BodyText"/>
      </w:pPr>
      <w:r w:rsidRPr="007F2F04">
        <w:t>This module describes how to safely store, handle and work with batteries</w:t>
      </w:r>
      <w:r w:rsidR="00DC2FA9">
        <w:t>.</w:t>
      </w:r>
    </w:p>
    <w:p w14:paraId="710DF49B" w14:textId="77777777" w:rsidR="007F2F04" w:rsidRDefault="007F2F04" w:rsidP="00A3318F">
      <w:pPr>
        <w:pStyle w:val="Heading2"/>
      </w:pPr>
      <w:bookmarkStart w:id="112" w:name="_Toc526173911"/>
      <w:r w:rsidRPr="007F2F04">
        <w:t>Learning Objective</w:t>
      </w:r>
      <w:bookmarkEnd w:id="112"/>
      <w:r w:rsidRPr="007F2F04">
        <w:t xml:space="preserve"> </w:t>
      </w:r>
    </w:p>
    <w:p w14:paraId="2DF47B30" w14:textId="77777777" w:rsidR="00A3318F" w:rsidRPr="00A3318F" w:rsidRDefault="00A3318F" w:rsidP="00A3318F">
      <w:pPr>
        <w:pStyle w:val="Heading2separationline"/>
      </w:pPr>
    </w:p>
    <w:p w14:paraId="3F6DC7A8" w14:textId="0BF00CDF" w:rsidR="007F2F04" w:rsidRPr="007F2F04" w:rsidRDefault="007F2F04" w:rsidP="007F2F04">
      <w:pPr>
        <w:pStyle w:val="BodyText"/>
      </w:pPr>
      <w:r w:rsidRPr="007F2F04">
        <w:t xml:space="preserve">To gain a </w:t>
      </w:r>
      <w:r w:rsidRPr="007F2F04">
        <w:rPr>
          <w:b/>
        </w:rPr>
        <w:t>good</w:t>
      </w:r>
      <w:r w:rsidRPr="007F2F04">
        <w:t xml:space="preserve"> understanding of how to work safely with batteries</w:t>
      </w:r>
      <w:r w:rsidR="00DC2FA9">
        <w:t>.</w:t>
      </w:r>
    </w:p>
    <w:p w14:paraId="713D8FD1" w14:textId="1726B512" w:rsidR="007F2F04" w:rsidRDefault="007F2F04" w:rsidP="00A3318F">
      <w:pPr>
        <w:pStyle w:val="Heading2"/>
      </w:pPr>
      <w:r w:rsidRPr="007F2F04">
        <w:t xml:space="preserve"> </w:t>
      </w:r>
      <w:bookmarkStart w:id="113" w:name="_Toc526173912"/>
      <w:r w:rsidRPr="007F2F04">
        <w:t>2.2.3 Syllabus</w:t>
      </w:r>
      <w:bookmarkEnd w:id="113"/>
    </w:p>
    <w:p w14:paraId="42C390DB" w14:textId="77777777" w:rsidR="00A3318F" w:rsidRPr="00A3318F" w:rsidRDefault="00A3318F" w:rsidP="00A3318F">
      <w:pPr>
        <w:pStyle w:val="Heading2separationline"/>
      </w:pPr>
    </w:p>
    <w:p w14:paraId="61C3323F" w14:textId="77777777" w:rsidR="007F2F04" w:rsidRPr="007F2F04" w:rsidRDefault="007F2F04" w:rsidP="00A3318F">
      <w:pPr>
        <w:pStyle w:val="Heading3"/>
      </w:pPr>
      <w:bookmarkStart w:id="114" w:name="_Toc526173913"/>
      <w:r w:rsidRPr="007F2F04">
        <w:t>Lesson 1</w:t>
      </w:r>
      <w:r w:rsidRPr="007F2F04">
        <w:tab/>
        <w:t>Potential hazards</w:t>
      </w:r>
      <w:bookmarkEnd w:id="114"/>
    </w:p>
    <w:p w14:paraId="186B7554" w14:textId="132A7060" w:rsidR="007F2F04" w:rsidRPr="007F2F04" w:rsidRDefault="007F2F04" w:rsidP="004F2F47">
      <w:pPr>
        <w:pStyle w:val="List1"/>
        <w:numPr>
          <w:ilvl w:val="0"/>
          <w:numId w:val="28"/>
        </w:numPr>
      </w:pPr>
      <w:r w:rsidRPr="007F2F04">
        <w:t>Electrolyte spills</w:t>
      </w:r>
      <w:r w:rsidR="00DC2FA9">
        <w:t>.</w:t>
      </w:r>
    </w:p>
    <w:p w14:paraId="6D80D435" w14:textId="5E25D08A" w:rsidR="007F2F04" w:rsidRPr="007F2F04" w:rsidRDefault="007F2F04" w:rsidP="00F147D7">
      <w:pPr>
        <w:pStyle w:val="List1text"/>
      </w:pPr>
      <w:r w:rsidRPr="007F2F04">
        <w:t>Methods of prevention</w:t>
      </w:r>
      <w:r w:rsidR="00DC2FA9">
        <w:t>;</w:t>
      </w:r>
    </w:p>
    <w:p w14:paraId="0259D40B" w14:textId="6BBE2AC7" w:rsidR="007F2F04" w:rsidRPr="007F2F04" w:rsidRDefault="007F2F04" w:rsidP="00F147D7">
      <w:pPr>
        <w:pStyle w:val="List1text"/>
      </w:pPr>
      <w:r w:rsidRPr="007F2F04">
        <w:t>First aid measures</w:t>
      </w:r>
      <w:r w:rsidR="00DC2FA9">
        <w:t>.</w:t>
      </w:r>
    </w:p>
    <w:p w14:paraId="4B2854EE" w14:textId="797BFCAA" w:rsidR="007F2F04" w:rsidRPr="007F2F04" w:rsidRDefault="007F2F04" w:rsidP="00F147D7">
      <w:pPr>
        <w:pStyle w:val="List1"/>
      </w:pPr>
      <w:r w:rsidRPr="007F2F04">
        <w:t>Explosions</w:t>
      </w:r>
      <w:r w:rsidR="00DC2FA9">
        <w:t>.</w:t>
      </w:r>
    </w:p>
    <w:p w14:paraId="654F0B5F" w14:textId="24990703" w:rsidR="007F2F04" w:rsidRPr="007F2F04" w:rsidRDefault="007F2F04" w:rsidP="00F147D7">
      <w:pPr>
        <w:pStyle w:val="List1text"/>
      </w:pPr>
      <w:r w:rsidRPr="007F2F04">
        <w:t>Methods of prevention</w:t>
      </w:r>
      <w:r w:rsidR="00DC2FA9">
        <w:t>;</w:t>
      </w:r>
    </w:p>
    <w:p w14:paraId="24743559" w14:textId="1DAEBE4E" w:rsidR="007F2F04" w:rsidRPr="007F2F04" w:rsidRDefault="007F2F04" w:rsidP="00F147D7">
      <w:pPr>
        <w:pStyle w:val="List1text"/>
      </w:pPr>
      <w:r w:rsidRPr="007F2F04">
        <w:t>First aid measures</w:t>
      </w:r>
      <w:r w:rsidR="00DC2FA9">
        <w:t>.</w:t>
      </w:r>
    </w:p>
    <w:p w14:paraId="192F5826" w14:textId="53C7835D" w:rsidR="007F2F04" w:rsidRPr="007F2F04" w:rsidRDefault="007F2F04" w:rsidP="00F147D7">
      <w:pPr>
        <w:pStyle w:val="List1"/>
      </w:pPr>
      <w:r w:rsidRPr="007F2F04">
        <w:t>Short-circuiting</w:t>
      </w:r>
      <w:r w:rsidR="00DC2FA9">
        <w:t>.</w:t>
      </w:r>
    </w:p>
    <w:p w14:paraId="485561DA" w14:textId="28075623" w:rsidR="007F2F04" w:rsidRPr="007F2F04" w:rsidRDefault="007F2F04" w:rsidP="00F147D7">
      <w:pPr>
        <w:pStyle w:val="List1text"/>
      </w:pPr>
      <w:r w:rsidRPr="007F2F04">
        <w:t>Methods of prevention</w:t>
      </w:r>
      <w:r w:rsidR="00DC2FA9">
        <w:t>;</w:t>
      </w:r>
    </w:p>
    <w:p w14:paraId="0E97BCF1" w14:textId="3C803DE7" w:rsidR="007F2F04" w:rsidRPr="007F2F04" w:rsidRDefault="007F2F04" w:rsidP="00F147D7">
      <w:pPr>
        <w:pStyle w:val="List1text"/>
      </w:pPr>
      <w:r w:rsidRPr="007F2F04">
        <w:t>First aid measures</w:t>
      </w:r>
      <w:r w:rsidR="00DC2FA9">
        <w:t>.</w:t>
      </w:r>
    </w:p>
    <w:p w14:paraId="6E382DBC" w14:textId="1ED3A1CF" w:rsidR="007F2F04" w:rsidRPr="007F2F04" w:rsidRDefault="007F2F04" w:rsidP="00F147D7">
      <w:pPr>
        <w:pStyle w:val="List1"/>
      </w:pPr>
      <w:r w:rsidRPr="007F2F04">
        <w:t>Physical hazards</w:t>
      </w:r>
      <w:r w:rsidR="00DC2FA9">
        <w:t>.</w:t>
      </w:r>
    </w:p>
    <w:p w14:paraId="7C3F6A5F" w14:textId="77777777" w:rsidR="007F2F04" w:rsidRPr="007F2F04" w:rsidRDefault="007F2F04" w:rsidP="00F147D7">
      <w:pPr>
        <w:pStyle w:val="Heading3"/>
      </w:pPr>
      <w:bookmarkStart w:id="115" w:name="_Toc526173914"/>
      <w:r w:rsidRPr="007F2F04">
        <w:t>Lesson 2</w:t>
      </w:r>
      <w:r w:rsidRPr="007F2F04">
        <w:tab/>
        <w:t>Personal protection</w:t>
      </w:r>
      <w:bookmarkEnd w:id="115"/>
    </w:p>
    <w:p w14:paraId="27E0C011" w14:textId="37F34257" w:rsidR="007F2F04" w:rsidRPr="007F2F04" w:rsidRDefault="007F2F04" w:rsidP="004F2F47">
      <w:pPr>
        <w:pStyle w:val="List1"/>
        <w:numPr>
          <w:ilvl w:val="0"/>
          <w:numId w:val="29"/>
        </w:numPr>
      </w:pPr>
      <w:r w:rsidRPr="007F2F04">
        <w:t>Gloves</w:t>
      </w:r>
      <w:r w:rsidR="00DC2FA9">
        <w:t>.</w:t>
      </w:r>
    </w:p>
    <w:p w14:paraId="743501E6" w14:textId="0A44C9AB" w:rsidR="007F2F04" w:rsidRPr="007F2F04" w:rsidRDefault="007F2F04" w:rsidP="00F147D7">
      <w:pPr>
        <w:pStyle w:val="List1"/>
      </w:pPr>
      <w:r w:rsidRPr="007F2F04">
        <w:t>Face protection</w:t>
      </w:r>
      <w:r w:rsidR="00DC2FA9">
        <w:t>.</w:t>
      </w:r>
    </w:p>
    <w:p w14:paraId="3096B776" w14:textId="0BF9523B" w:rsidR="007F2F04" w:rsidRPr="007F2F04" w:rsidRDefault="007F2F04" w:rsidP="00F147D7">
      <w:pPr>
        <w:pStyle w:val="List1"/>
      </w:pPr>
      <w:r w:rsidRPr="007F2F04">
        <w:t>Body protection</w:t>
      </w:r>
      <w:r w:rsidR="00DC2FA9">
        <w:t>.</w:t>
      </w:r>
    </w:p>
    <w:p w14:paraId="2108FAB8" w14:textId="76D4623E" w:rsidR="007F2F04" w:rsidRPr="007F2F04" w:rsidRDefault="007F2F04" w:rsidP="00F147D7">
      <w:pPr>
        <w:pStyle w:val="List1"/>
      </w:pPr>
      <w:r w:rsidRPr="007F2F04">
        <w:t>Foot protection</w:t>
      </w:r>
      <w:r w:rsidR="00DC2FA9">
        <w:t>.</w:t>
      </w:r>
    </w:p>
    <w:p w14:paraId="708717F1" w14:textId="4CC9E94C" w:rsidR="007F2F04" w:rsidRPr="007F2F04" w:rsidRDefault="007F2F04" w:rsidP="00F147D7">
      <w:pPr>
        <w:pStyle w:val="List1"/>
      </w:pPr>
      <w:r w:rsidRPr="007F2F04">
        <w:t>Eyewash stations</w:t>
      </w:r>
      <w:r w:rsidR="00DC2FA9">
        <w:t>.</w:t>
      </w:r>
    </w:p>
    <w:p w14:paraId="09AE741C" w14:textId="7907DD5A" w:rsidR="007F2F04" w:rsidRPr="007F2F04" w:rsidRDefault="007F2F04" w:rsidP="00F147D7">
      <w:pPr>
        <w:pStyle w:val="List1"/>
      </w:pPr>
      <w:r w:rsidRPr="007F2F04">
        <w:t>Insulated tools</w:t>
      </w:r>
      <w:r w:rsidR="00DC2FA9">
        <w:t>.</w:t>
      </w:r>
    </w:p>
    <w:p w14:paraId="04A91DE2" w14:textId="77777777" w:rsidR="007F2F04" w:rsidRPr="007F2F04" w:rsidRDefault="007F2F04" w:rsidP="00F147D7">
      <w:pPr>
        <w:pStyle w:val="Heading3"/>
      </w:pPr>
      <w:bookmarkStart w:id="116" w:name="_Toc526173915"/>
      <w:r w:rsidRPr="007F2F04">
        <w:t>Lesson 3</w:t>
      </w:r>
      <w:r w:rsidRPr="007F2F04">
        <w:tab/>
        <w:t>Safe handling and storage</w:t>
      </w:r>
      <w:bookmarkEnd w:id="116"/>
    </w:p>
    <w:p w14:paraId="66EC140E" w14:textId="0B1339B7" w:rsidR="007F2F04" w:rsidRPr="007F2F04" w:rsidRDefault="007F2F04" w:rsidP="004F2F47">
      <w:pPr>
        <w:pStyle w:val="List1"/>
        <w:numPr>
          <w:ilvl w:val="0"/>
          <w:numId w:val="30"/>
        </w:numPr>
      </w:pPr>
      <w:r w:rsidRPr="007F2F04">
        <w:t>Material safety data sheets</w:t>
      </w:r>
      <w:r w:rsidR="00DC2FA9">
        <w:t>.</w:t>
      </w:r>
    </w:p>
    <w:p w14:paraId="09CA5CB1" w14:textId="1C8DE83D" w:rsidR="007F2F04" w:rsidRPr="007F2F04" w:rsidRDefault="007F2F04" w:rsidP="00F147D7">
      <w:pPr>
        <w:pStyle w:val="List1"/>
      </w:pPr>
      <w:r w:rsidRPr="007F2F04">
        <w:t>Guidelines for transportation and storage</w:t>
      </w:r>
      <w:r w:rsidR="00DC2FA9">
        <w:t>.</w:t>
      </w:r>
    </w:p>
    <w:p w14:paraId="3352B297" w14:textId="174D1FC1" w:rsidR="007F2F04" w:rsidRPr="007F2F04" w:rsidRDefault="007F2F04" w:rsidP="00F147D7">
      <w:pPr>
        <w:pStyle w:val="List1"/>
      </w:pPr>
      <w:r w:rsidRPr="007F2F04">
        <w:t>Proper lifting methods</w:t>
      </w:r>
      <w:r w:rsidR="00DC2FA9">
        <w:t>.</w:t>
      </w:r>
    </w:p>
    <w:p w14:paraId="069A1EDB" w14:textId="04C7F1CE" w:rsidR="007F2F04" w:rsidRPr="007F2F04" w:rsidRDefault="007F2F04" w:rsidP="00F147D7">
      <w:pPr>
        <w:pStyle w:val="List1"/>
      </w:pPr>
      <w:r w:rsidRPr="007F2F04">
        <w:t>Static electricity discharge</w:t>
      </w:r>
      <w:r w:rsidR="00DC2FA9">
        <w:t>.</w:t>
      </w:r>
    </w:p>
    <w:p w14:paraId="619E5C6C" w14:textId="7B99D4E1" w:rsidR="007F2F04" w:rsidRPr="007F2F04" w:rsidRDefault="007F2F04" w:rsidP="00F147D7">
      <w:pPr>
        <w:pStyle w:val="List1"/>
      </w:pPr>
      <w:r w:rsidRPr="007F2F04">
        <w:t>Explosive gas detection</w:t>
      </w:r>
      <w:r w:rsidR="00DC2FA9">
        <w:t>.</w:t>
      </w:r>
    </w:p>
    <w:p w14:paraId="134C832A" w14:textId="5788ACCE" w:rsidR="007F2F04" w:rsidRPr="007F2F04" w:rsidRDefault="007F2F04" w:rsidP="00F147D7">
      <w:pPr>
        <w:pStyle w:val="List1"/>
      </w:pPr>
      <w:r w:rsidRPr="007F2F04">
        <w:t>Periodic refresh charge</w:t>
      </w:r>
      <w:r w:rsidR="00DC2FA9">
        <w:t>.</w:t>
      </w:r>
    </w:p>
    <w:p w14:paraId="79509342" w14:textId="315A386C" w:rsidR="007F2F04" w:rsidRPr="007F2F04" w:rsidRDefault="007F2F04" w:rsidP="00F147D7">
      <w:pPr>
        <w:pStyle w:val="List1"/>
      </w:pPr>
      <w:r w:rsidRPr="007F2F04">
        <w:t>Storage of mixed battery types</w:t>
      </w:r>
      <w:r w:rsidR="00DC2FA9">
        <w:t>.</w:t>
      </w:r>
    </w:p>
    <w:p w14:paraId="232E433D" w14:textId="6D335C0D" w:rsidR="007F2F04" w:rsidRPr="007F2F04" w:rsidRDefault="007F2F04" w:rsidP="00F147D7">
      <w:pPr>
        <w:pStyle w:val="List1"/>
      </w:pPr>
      <w:r w:rsidRPr="007F2F04">
        <w:t>Ventilation</w:t>
      </w:r>
      <w:r w:rsidR="00DC2FA9">
        <w:t>.</w:t>
      </w:r>
    </w:p>
    <w:p w14:paraId="40D6432B" w14:textId="665F503D" w:rsidR="007F2F04" w:rsidRPr="007F2F04" w:rsidRDefault="007F2F04" w:rsidP="00F147D7">
      <w:pPr>
        <w:pStyle w:val="List1text"/>
      </w:pPr>
      <w:r w:rsidRPr="007F2F04">
        <w:t>Work areas</w:t>
      </w:r>
      <w:r w:rsidR="00DC2FA9">
        <w:t>;</w:t>
      </w:r>
    </w:p>
    <w:p w14:paraId="76DB9173" w14:textId="71961531" w:rsidR="007F2F04" w:rsidRPr="007F2F04" w:rsidRDefault="007F2F04" w:rsidP="00F147D7">
      <w:pPr>
        <w:pStyle w:val="List1text"/>
      </w:pPr>
      <w:r w:rsidRPr="007F2F04">
        <w:lastRenderedPageBreak/>
        <w:t>Storage areas</w:t>
      </w:r>
      <w:r w:rsidR="00DC2FA9">
        <w:t>.</w:t>
      </w:r>
    </w:p>
    <w:p w14:paraId="6067D7E5" w14:textId="25B7DB42" w:rsidR="007F2F04" w:rsidRPr="007F2F04" w:rsidRDefault="007F2F04" w:rsidP="00F147D7">
      <w:pPr>
        <w:pStyle w:val="List1text"/>
      </w:pPr>
      <w:r w:rsidRPr="007F2F04">
        <w:t>On site</w:t>
      </w:r>
      <w:r w:rsidR="00DC2FA9">
        <w:t>.</w:t>
      </w:r>
    </w:p>
    <w:p w14:paraId="0AD2546C" w14:textId="19634088" w:rsidR="007F2F04" w:rsidRPr="007F2F04" w:rsidRDefault="007F2F04" w:rsidP="004F2F47">
      <w:pPr>
        <w:pStyle w:val="BodyText"/>
        <w:numPr>
          <w:ilvl w:val="3"/>
          <w:numId w:val="23"/>
        </w:numPr>
      </w:pPr>
      <w:r w:rsidRPr="007F2F04">
        <w:t>Battery rooms</w:t>
      </w:r>
      <w:r w:rsidR="00DC2FA9">
        <w:t>;</w:t>
      </w:r>
    </w:p>
    <w:p w14:paraId="41FD59BF" w14:textId="0FAF54CF" w:rsidR="007F2F04" w:rsidRPr="007F2F04" w:rsidRDefault="007F2F04" w:rsidP="004F2F47">
      <w:pPr>
        <w:pStyle w:val="BodyText"/>
        <w:numPr>
          <w:ilvl w:val="3"/>
          <w:numId w:val="23"/>
        </w:numPr>
      </w:pPr>
      <w:r w:rsidRPr="007F2F04">
        <w:t>Battery compartments</w:t>
      </w:r>
      <w:r w:rsidR="00DC2FA9">
        <w:t>.</w:t>
      </w:r>
    </w:p>
    <w:p w14:paraId="64D300B0" w14:textId="77777777" w:rsidR="007F2F04" w:rsidRDefault="007F2F04" w:rsidP="00025FC5">
      <w:pPr>
        <w:pStyle w:val="Heading1"/>
      </w:pPr>
      <w:bookmarkStart w:id="117" w:name="_Toc322529526"/>
      <w:bookmarkStart w:id="118" w:name="_Toc322529575"/>
      <w:bookmarkStart w:id="119" w:name="_Toc404173277"/>
      <w:bookmarkStart w:id="120" w:name="_Toc526173916"/>
      <w:r w:rsidRPr="007F2F04">
        <w:t xml:space="preserve">Module 3 – </w:t>
      </w:r>
      <w:bookmarkEnd w:id="117"/>
      <w:bookmarkEnd w:id="118"/>
      <w:r w:rsidRPr="007F2F04">
        <w:t>Installation</w:t>
      </w:r>
      <w:bookmarkEnd w:id="119"/>
      <w:bookmarkEnd w:id="120"/>
    </w:p>
    <w:p w14:paraId="5B4EBDB8" w14:textId="77777777" w:rsidR="00025FC5" w:rsidRPr="00025FC5" w:rsidRDefault="00025FC5" w:rsidP="00025FC5">
      <w:pPr>
        <w:pStyle w:val="Heading1separatationline"/>
      </w:pPr>
    </w:p>
    <w:p w14:paraId="0DCE3A14" w14:textId="77777777" w:rsidR="007F2F04" w:rsidRDefault="007F2F04" w:rsidP="00025FC5">
      <w:pPr>
        <w:pStyle w:val="Heading2"/>
      </w:pPr>
      <w:bookmarkStart w:id="121" w:name="_Toc526173917"/>
      <w:r w:rsidRPr="007F2F04">
        <w:t>Scope</w:t>
      </w:r>
      <w:bookmarkEnd w:id="121"/>
      <w:r w:rsidRPr="007F2F04">
        <w:t xml:space="preserve"> </w:t>
      </w:r>
    </w:p>
    <w:p w14:paraId="76D130F4" w14:textId="77777777" w:rsidR="00025FC5" w:rsidRPr="00025FC5" w:rsidRDefault="00025FC5" w:rsidP="00025FC5">
      <w:pPr>
        <w:pStyle w:val="Heading2separationline"/>
      </w:pPr>
    </w:p>
    <w:p w14:paraId="3B96D873" w14:textId="77777777" w:rsidR="007F2F04" w:rsidRPr="007F2F04" w:rsidRDefault="007F2F04" w:rsidP="007F2F04">
      <w:pPr>
        <w:pStyle w:val="BodyText"/>
      </w:pPr>
      <w:r w:rsidRPr="007F2F04">
        <w:t>This module describes the charging, wiring, and installation of batteries on both fixed and floating AtoN.</w:t>
      </w:r>
    </w:p>
    <w:p w14:paraId="24FA7CAF" w14:textId="77777777" w:rsidR="007F2F04" w:rsidRDefault="007F2F04" w:rsidP="00025FC5">
      <w:pPr>
        <w:pStyle w:val="Heading2"/>
      </w:pPr>
      <w:bookmarkStart w:id="122" w:name="_Toc526173918"/>
      <w:r w:rsidRPr="007F2F04">
        <w:t>Learning Objective</w:t>
      </w:r>
      <w:bookmarkEnd w:id="122"/>
      <w:r w:rsidRPr="007F2F04">
        <w:t xml:space="preserve"> </w:t>
      </w:r>
    </w:p>
    <w:p w14:paraId="0CCB4E5F" w14:textId="77777777" w:rsidR="00025FC5" w:rsidRPr="00025FC5" w:rsidRDefault="00025FC5" w:rsidP="00025FC5">
      <w:pPr>
        <w:pStyle w:val="Heading2separationline"/>
      </w:pPr>
    </w:p>
    <w:p w14:paraId="388E154C" w14:textId="190E5518" w:rsidR="007F2F04" w:rsidRPr="007F2F04" w:rsidRDefault="007F2F04" w:rsidP="007F2F04">
      <w:pPr>
        <w:pStyle w:val="BodyText"/>
      </w:pPr>
      <w:r w:rsidRPr="007F2F04">
        <w:t xml:space="preserve">To gain a </w:t>
      </w:r>
      <w:r w:rsidRPr="007F2F04">
        <w:rPr>
          <w:b/>
        </w:rPr>
        <w:t>satisfactory</w:t>
      </w:r>
      <w:r w:rsidRPr="007F2F04">
        <w:t xml:space="preserve"> understanding of how to install batteries properly and safely at </w:t>
      </w:r>
      <w:ins w:id="123" w:author="Seamus Doyle" w:date="2018-10-01T17:31:00Z">
        <w:del w:id="124" w:author="Adam Hay" w:date="2018-10-18T00:02:00Z">
          <w:r w:rsidR="009117BF" w:rsidDel="00790F8A">
            <w:delText>m</w:delText>
          </w:r>
        </w:del>
      </w:ins>
      <w:ins w:id="125" w:author="Adam Hay" w:date="2018-10-18T00:02:00Z">
        <w:r w:rsidR="00790F8A">
          <w:t>M</w:t>
        </w:r>
      </w:ins>
      <w:ins w:id="126" w:author="Seamus Doyle" w:date="2018-10-01T17:31:00Z">
        <w:r w:rsidR="009117BF">
          <w:t xml:space="preserve">arine </w:t>
        </w:r>
      </w:ins>
      <w:ins w:id="127" w:author="Adam Hay" w:date="2018-10-18T00:02:00Z">
        <w:r w:rsidR="00790F8A">
          <w:t>A</w:t>
        </w:r>
      </w:ins>
      <w:del w:id="128" w:author="Adam Hay" w:date="2018-10-18T00:02:00Z">
        <w:r w:rsidRPr="007F2F04" w:rsidDel="00790F8A">
          <w:delText>a</w:delText>
        </w:r>
      </w:del>
      <w:r w:rsidRPr="007F2F04">
        <w:t xml:space="preserve">ids to </w:t>
      </w:r>
      <w:del w:id="129" w:author="Adam Hay" w:date="2018-10-18T00:02:00Z">
        <w:r w:rsidRPr="007F2F04" w:rsidDel="00790F8A">
          <w:delText xml:space="preserve">navigation </w:delText>
        </w:r>
      </w:del>
      <w:ins w:id="130" w:author="Adam Hay" w:date="2018-10-18T00:02:00Z">
        <w:r w:rsidR="00790F8A">
          <w:t>N</w:t>
        </w:r>
        <w:r w:rsidR="00790F8A" w:rsidRPr="007F2F04">
          <w:t xml:space="preserve">avigation </w:t>
        </w:r>
      </w:ins>
      <w:r w:rsidRPr="007F2F04">
        <w:t>stations.</w:t>
      </w:r>
    </w:p>
    <w:p w14:paraId="0590A1DD" w14:textId="77777777" w:rsidR="007F2F04" w:rsidRDefault="007F2F04" w:rsidP="00025FC5">
      <w:pPr>
        <w:pStyle w:val="Heading2"/>
      </w:pPr>
      <w:bookmarkStart w:id="131" w:name="_Toc526173919"/>
      <w:r w:rsidRPr="007F2F04">
        <w:t>Syllabus</w:t>
      </w:r>
      <w:bookmarkEnd w:id="131"/>
    </w:p>
    <w:p w14:paraId="6E8A3D4B" w14:textId="77777777" w:rsidR="00025FC5" w:rsidRPr="00025FC5" w:rsidRDefault="00025FC5" w:rsidP="00025FC5">
      <w:pPr>
        <w:pStyle w:val="Heading2separationline"/>
      </w:pPr>
    </w:p>
    <w:p w14:paraId="189E5D4D" w14:textId="77777777" w:rsidR="007F2F04" w:rsidRPr="007F2F04" w:rsidRDefault="007F2F04" w:rsidP="00025FC5">
      <w:pPr>
        <w:pStyle w:val="Heading3"/>
      </w:pPr>
      <w:bookmarkStart w:id="132" w:name="_Toc526173920"/>
      <w:r w:rsidRPr="007F2F04">
        <w:t>Lesson 1</w:t>
      </w:r>
      <w:r w:rsidRPr="007F2F04">
        <w:tab/>
        <w:t>Inspection prior to installation</w:t>
      </w:r>
      <w:bookmarkEnd w:id="132"/>
    </w:p>
    <w:p w14:paraId="0E6E076D" w14:textId="545553E7" w:rsidR="007F2F04" w:rsidRPr="007F2F04" w:rsidRDefault="007F2F04" w:rsidP="004F2F47">
      <w:pPr>
        <w:pStyle w:val="List1"/>
        <w:numPr>
          <w:ilvl w:val="0"/>
          <w:numId w:val="31"/>
        </w:numPr>
      </w:pPr>
      <w:r w:rsidRPr="007F2F04">
        <w:t>Physical condition</w:t>
      </w:r>
      <w:r w:rsidR="00DC2FA9">
        <w:t>.</w:t>
      </w:r>
    </w:p>
    <w:p w14:paraId="2E1F99C5" w14:textId="6880A26D" w:rsidR="007F2F04" w:rsidRPr="007F2F04" w:rsidRDefault="007F2F04" w:rsidP="00025FC5">
      <w:pPr>
        <w:pStyle w:val="List1"/>
      </w:pPr>
      <w:r w:rsidRPr="007F2F04">
        <w:t>Date of manufacture</w:t>
      </w:r>
      <w:r w:rsidR="00DC2FA9">
        <w:t>.</w:t>
      </w:r>
    </w:p>
    <w:p w14:paraId="0D5AE4C0" w14:textId="29E423D0" w:rsidR="007F2F04" w:rsidRPr="007F2F04" w:rsidRDefault="007F2F04" w:rsidP="00025FC5">
      <w:pPr>
        <w:pStyle w:val="List1"/>
      </w:pPr>
      <w:r w:rsidRPr="007F2F04">
        <w:t>State of charge</w:t>
      </w:r>
      <w:r w:rsidR="00DC2FA9">
        <w:t>.</w:t>
      </w:r>
    </w:p>
    <w:p w14:paraId="7306467B" w14:textId="303EB1D7" w:rsidR="007F2F04" w:rsidRPr="007F2F04" w:rsidRDefault="007F2F04" w:rsidP="00025FC5">
      <w:pPr>
        <w:pStyle w:val="List1"/>
      </w:pPr>
      <w:r w:rsidRPr="007F2F04">
        <w:t>Electrolyte levels</w:t>
      </w:r>
      <w:r w:rsidR="00DC2FA9">
        <w:t>.</w:t>
      </w:r>
    </w:p>
    <w:p w14:paraId="52CAC761" w14:textId="77777777" w:rsidR="007F2F04" w:rsidRPr="007F2F04" w:rsidRDefault="007F2F04" w:rsidP="00025FC5">
      <w:pPr>
        <w:pStyle w:val="Heading3"/>
      </w:pPr>
      <w:bookmarkStart w:id="133" w:name="_Toc526173921"/>
      <w:r w:rsidRPr="007F2F04">
        <w:t>Lesson 2</w:t>
      </w:r>
      <w:r w:rsidRPr="007F2F04">
        <w:tab/>
        <w:t>Charging</w:t>
      </w:r>
      <w:bookmarkEnd w:id="133"/>
    </w:p>
    <w:p w14:paraId="484FC741" w14:textId="70393F52" w:rsidR="007F2F04" w:rsidRPr="007F2F04" w:rsidRDefault="007F2F04" w:rsidP="004F2F47">
      <w:pPr>
        <w:pStyle w:val="List1"/>
        <w:numPr>
          <w:ilvl w:val="0"/>
          <w:numId w:val="32"/>
        </w:numPr>
      </w:pPr>
      <w:r w:rsidRPr="007F2F04">
        <w:t>Charging intervals</w:t>
      </w:r>
      <w:r w:rsidR="00DC2FA9">
        <w:t>.</w:t>
      </w:r>
    </w:p>
    <w:p w14:paraId="379BDB7C" w14:textId="5F3F3229" w:rsidR="007F2F04" w:rsidRPr="007F2F04" w:rsidRDefault="007F2F04" w:rsidP="00025FC5">
      <w:pPr>
        <w:pStyle w:val="List1"/>
      </w:pPr>
      <w:r w:rsidRPr="007F2F04">
        <w:t>Methods of charging and control</w:t>
      </w:r>
      <w:r w:rsidR="00DC2FA9">
        <w:t>.</w:t>
      </w:r>
    </w:p>
    <w:p w14:paraId="713FF9D6" w14:textId="77777777" w:rsidR="007F2F04" w:rsidRPr="007F2F04" w:rsidRDefault="007F2F04" w:rsidP="00025FC5">
      <w:pPr>
        <w:pStyle w:val="Heading3"/>
      </w:pPr>
      <w:bookmarkStart w:id="134" w:name="_Toc526173922"/>
      <w:r w:rsidRPr="00025FC5">
        <w:t>Lesson</w:t>
      </w:r>
      <w:r w:rsidRPr="007F2F04">
        <w:t xml:space="preserve"> 3</w:t>
      </w:r>
      <w:r w:rsidRPr="007F2F04">
        <w:tab/>
        <w:t>Wiring</w:t>
      </w:r>
      <w:bookmarkEnd w:id="134"/>
    </w:p>
    <w:p w14:paraId="3E60861F" w14:textId="16743506" w:rsidR="007F2F04" w:rsidRPr="007F2F04" w:rsidRDefault="007F2F04" w:rsidP="004F2F47">
      <w:pPr>
        <w:pStyle w:val="List1"/>
        <w:numPr>
          <w:ilvl w:val="0"/>
          <w:numId w:val="33"/>
        </w:numPr>
      </w:pPr>
      <w:r w:rsidRPr="007F2F04">
        <w:t>Series and parallel</w:t>
      </w:r>
      <w:r w:rsidR="00DC2FA9">
        <w:t>.</w:t>
      </w:r>
    </w:p>
    <w:p w14:paraId="18062503" w14:textId="0322F0C3" w:rsidR="007F2F04" w:rsidRPr="007F2F04" w:rsidRDefault="007F2F04" w:rsidP="00025FC5">
      <w:pPr>
        <w:pStyle w:val="List1"/>
      </w:pPr>
      <w:r w:rsidRPr="007F2F04">
        <w:t>Cable types</w:t>
      </w:r>
      <w:r w:rsidR="00DC2FA9">
        <w:t>.</w:t>
      </w:r>
    </w:p>
    <w:p w14:paraId="3EC69E16" w14:textId="6E7B2A8D" w:rsidR="007F2F04" w:rsidRPr="007F2F04" w:rsidRDefault="007F2F04" w:rsidP="00025FC5">
      <w:pPr>
        <w:pStyle w:val="List1"/>
      </w:pPr>
      <w:r w:rsidRPr="007F2F04">
        <w:t>Connections</w:t>
      </w:r>
      <w:r w:rsidR="00DC2FA9">
        <w:t>.</w:t>
      </w:r>
    </w:p>
    <w:p w14:paraId="64AB7C18" w14:textId="77777777" w:rsidR="007F2F04" w:rsidRPr="007F2F04" w:rsidRDefault="007F2F04" w:rsidP="00025FC5">
      <w:pPr>
        <w:pStyle w:val="Heading3"/>
      </w:pPr>
      <w:bookmarkStart w:id="135" w:name="_Toc526173923"/>
      <w:r w:rsidRPr="007F2F04">
        <w:t>Lesson 4</w:t>
      </w:r>
      <w:r w:rsidRPr="007F2F04">
        <w:tab/>
        <w:t>Inspection prior to installation</w:t>
      </w:r>
      <w:bookmarkEnd w:id="135"/>
    </w:p>
    <w:p w14:paraId="21C49736" w14:textId="061C4888" w:rsidR="007F2F04" w:rsidRPr="007F2F04" w:rsidRDefault="007F2F04" w:rsidP="004F2F47">
      <w:pPr>
        <w:pStyle w:val="List1"/>
        <w:numPr>
          <w:ilvl w:val="0"/>
          <w:numId w:val="34"/>
        </w:numPr>
      </w:pPr>
      <w:r w:rsidRPr="007F2F04">
        <w:t>Physical requirements</w:t>
      </w:r>
      <w:r w:rsidR="00DC2FA9">
        <w:t>.</w:t>
      </w:r>
    </w:p>
    <w:p w14:paraId="0DE9BB14" w14:textId="061743C7" w:rsidR="007F2F04" w:rsidRPr="007F2F04" w:rsidRDefault="007F2F04" w:rsidP="00025FC5">
      <w:pPr>
        <w:pStyle w:val="List1text"/>
      </w:pPr>
      <w:r w:rsidRPr="007F2F04">
        <w:t>Battery orientation</w:t>
      </w:r>
      <w:r w:rsidR="00DC2FA9">
        <w:t>;</w:t>
      </w:r>
    </w:p>
    <w:p w14:paraId="5ABA942E" w14:textId="458FEFE0" w:rsidR="007F2F04" w:rsidRPr="007F2F04" w:rsidRDefault="007F2F04" w:rsidP="00025FC5">
      <w:pPr>
        <w:pStyle w:val="List1text"/>
      </w:pPr>
      <w:r w:rsidRPr="007F2F04">
        <w:t>Protection of the battery against site environmental conditions</w:t>
      </w:r>
      <w:r w:rsidR="00DC2FA9">
        <w:t>;</w:t>
      </w:r>
    </w:p>
    <w:p w14:paraId="42D37F1A" w14:textId="3DF24243" w:rsidR="007F2F04" w:rsidRPr="007F2F04" w:rsidRDefault="007F2F04" w:rsidP="00025FC5">
      <w:pPr>
        <w:pStyle w:val="List1text"/>
      </w:pPr>
      <w:r w:rsidRPr="007F2F04">
        <w:t>Containment troughs</w:t>
      </w:r>
      <w:r w:rsidR="00DC2FA9">
        <w:t>.</w:t>
      </w:r>
    </w:p>
    <w:p w14:paraId="46BFF2D8" w14:textId="11E4CEAC" w:rsidR="007F2F04" w:rsidRPr="007F2F04" w:rsidRDefault="007F2F04" w:rsidP="00025FC5">
      <w:pPr>
        <w:pStyle w:val="List1"/>
      </w:pPr>
      <w:r w:rsidRPr="007F2F04">
        <w:t>Installing batteries</w:t>
      </w:r>
      <w:r w:rsidR="00DC2FA9">
        <w:t>.</w:t>
      </w:r>
    </w:p>
    <w:p w14:paraId="4CD41F9C" w14:textId="11D95728" w:rsidR="007F2F04" w:rsidRPr="007F2F04" w:rsidRDefault="007F2F04" w:rsidP="00025FC5">
      <w:pPr>
        <w:pStyle w:val="List1text"/>
      </w:pPr>
      <w:r w:rsidRPr="007F2F04">
        <w:t>Battery platforms</w:t>
      </w:r>
      <w:r w:rsidR="00DC2FA9">
        <w:t>;</w:t>
      </w:r>
    </w:p>
    <w:p w14:paraId="00CD8708" w14:textId="59F1559F" w:rsidR="007F2F04" w:rsidRPr="007F2F04" w:rsidRDefault="007F2F04" w:rsidP="00025FC5">
      <w:pPr>
        <w:pStyle w:val="List1text"/>
      </w:pPr>
      <w:r w:rsidRPr="007F2F04">
        <w:t>Battery racks</w:t>
      </w:r>
      <w:r w:rsidR="00DC2FA9">
        <w:t>;</w:t>
      </w:r>
    </w:p>
    <w:p w14:paraId="67C1EBD6" w14:textId="1A6EA887" w:rsidR="007F2F04" w:rsidRPr="007F2F04" w:rsidRDefault="007F2F04" w:rsidP="00025FC5">
      <w:pPr>
        <w:pStyle w:val="List1text"/>
      </w:pPr>
      <w:r w:rsidRPr="007F2F04">
        <w:t>Battery boxes</w:t>
      </w:r>
      <w:r w:rsidR="00DC2FA9">
        <w:t>;</w:t>
      </w:r>
    </w:p>
    <w:p w14:paraId="158157D9" w14:textId="22440EDF" w:rsidR="007F2F04" w:rsidRPr="007F2F04" w:rsidRDefault="007F2F04" w:rsidP="00025FC5">
      <w:pPr>
        <w:pStyle w:val="List1text"/>
      </w:pPr>
      <w:r w:rsidRPr="007F2F04">
        <w:t>Battery compartments in vessels</w:t>
      </w:r>
      <w:r w:rsidR="00DC2FA9">
        <w:t>;</w:t>
      </w:r>
    </w:p>
    <w:p w14:paraId="1E13DC60" w14:textId="27FB53F6" w:rsidR="007F2F04" w:rsidRPr="007F2F04" w:rsidRDefault="007F2F04" w:rsidP="00025FC5">
      <w:pPr>
        <w:pStyle w:val="List1text"/>
      </w:pPr>
      <w:r w:rsidRPr="007F2F04">
        <w:t>Battery rooms ashore</w:t>
      </w:r>
      <w:r w:rsidR="00DC2FA9">
        <w:t>.</w:t>
      </w:r>
    </w:p>
    <w:p w14:paraId="3599C619" w14:textId="77777777" w:rsidR="00DC2FA9" w:rsidRDefault="00DC2FA9">
      <w:pPr>
        <w:spacing w:after="200" w:line="276" w:lineRule="auto"/>
        <w:rPr>
          <w:rFonts w:asciiTheme="majorHAnsi" w:eastAsiaTheme="majorEastAsia" w:hAnsiTheme="majorHAnsi" w:cstheme="majorBidi"/>
          <w:b/>
          <w:bCs/>
          <w:caps/>
          <w:color w:val="00AFAA"/>
          <w:sz w:val="28"/>
          <w:szCs w:val="24"/>
        </w:rPr>
      </w:pPr>
      <w:bookmarkStart w:id="136" w:name="_Toc404173278"/>
      <w:bookmarkStart w:id="137" w:name="_Toc322529528"/>
      <w:bookmarkStart w:id="138" w:name="_Toc322529577"/>
      <w:bookmarkStart w:id="139" w:name="_Toc196817968"/>
      <w:r>
        <w:br w:type="page"/>
      </w:r>
    </w:p>
    <w:p w14:paraId="689FD5AB" w14:textId="6FD0BAC3" w:rsidR="007F2F04" w:rsidRDefault="007F2F04" w:rsidP="00025FC5">
      <w:pPr>
        <w:pStyle w:val="Heading1"/>
      </w:pPr>
      <w:bookmarkStart w:id="140" w:name="_Toc526173924"/>
      <w:r w:rsidRPr="007F2F04">
        <w:lastRenderedPageBreak/>
        <w:t>Module 4 – Inspection, testing and maintenance</w:t>
      </w:r>
      <w:bookmarkEnd w:id="136"/>
      <w:bookmarkEnd w:id="140"/>
    </w:p>
    <w:p w14:paraId="680DB9F5" w14:textId="77777777" w:rsidR="00025FC5" w:rsidRPr="00025FC5" w:rsidRDefault="00025FC5" w:rsidP="00025FC5">
      <w:pPr>
        <w:pStyle w:val="Heading1separatationline"/>
      </w:pPr>
    </w:p>
    <w:p w14:paraId="56D4FCD4" w14:textId="77777777" w:rsidR="007F2F04" w:rsidRDefault="007F2F04" w:rsidP="00025FC5">
      <w:pPr>
        <w:pStyle w:val="Heading2"/>
      </w:pPr>
      <w:bookmarkStart w:id="141" w:name="_Toc526173925"/>
      <w:r w:rsidRPr="007F2F04">
        <w:t>Scope</w:t>
      </w:r>
      <w:bookmarkEnd w:id="141"/>
      <w:r w:rsidRPr="007F2F04">
        <w:t xml:space="preserve"> </w:t>
      </w:r>
    </w:p>
    <w:p w14:paraId="71A3D713" w14:textId="77777777" w:rsidR="00025FC5" w:rsidRPr="00025FC5" w:rsidRDefault="00025FC5" w:rsidP="00025FC5">
      <w:pPr>
        <w:pStyle w:val="Heading2separationline"/>
      </w:pPr>
    </w:p>
    <w:p w14:paraId="43F42695" w14:textId="77777777" w:rsidR="007F2F04" w:rsidRPr="007F2F04" w:rsidRDefault="007F2F04" w:rsidP="007F2F04">
      <w:pPr>
        <w:pStyle w:val="BodyText"/>
      </w:pPr>
      <w:r w:rsidRPr="007F2F04">
        <w:t>This module describes how to test and inspect batteries and troubleshoot problems with them.</w:t>
      </w:r>
    </w:p>
    <w:p w14:paraId="08790C9B" w14:textId="77777777" w:rsidR="007F2F04" w:rsidRDefault="007F2F04" w:rsidP="00025FC5">
      <w:pPr>
        <w:pStyle w:val="Heading2"/>
      </w:pPr>
      <w:bookmarkStart w:id="142" w:name="_Toc526173926"/>
      <w:r w:rsidRPr="007F2F04">
        <w:t>Learning Objective</w:t>
      </w:r>
      <w:bookmarkEnd w:id="142"/>
      <w:r w:rsidRPr="007F2F04">
        <w:t xml:space="preserve"> </w:t>
      </w:r>
    </w:p>
    <w:p w14:paraId="357EE366" w14:textId="77777777" w:rsidR="00025FC5" w:rsidRPr="00025FC5" w:rsidRDefault="00025FC5" w:rsidP="00025FC5">
      <w:pPr>
        <w:pStyle w:val="Heading2separationline"/>
      </w:pPr>
    </w:p>
    <w:p w14:paraId="26E54E0F" w14:textId="77777777" w:rsidR="007F2F04" w:rsidRPr="007F2F04" w:rsidRDefault="007F2F04" w:rsidP="007F2F04">
      <w:pPr>
        <w:pStyle w:val="BodyText"/>
      </w:pPr>
      <w:r w:rsidRPr="007F2F04">
        <w:t xml:space="preserve">To gain a </w:t>
      </w:r>
      <w:r w:rsidRPr="007F2F04">
        <w:rPr>
          <w:b/>
        </w:rPr>
        <w:t>satisfactory</w:t>
      </w:r>
      <w:r w:rsidRPr="007F2F04">
        <w:t xml:space="preserve"> understanding of how to inspect, test, and troubleshoot problems with batteries safely.</w:t>
      </w:r>
    </w:p>
    <w:p w14:paraId="2EF97476" w14:textId="77777777" w:rsidR="007F2F04" w:rsidRDefault="007F2F04" w:rsidP="00025FC5">
      <w:pPr>
        <w:pStyle w:val="Heading2"/>
      </w:pPr>
      <w:bookmarkStart w:id="143" w:name="_Toc526173927"/>
      <w:r w:rsidRPr="007F2F04">
        <w:t>Syllabus</w:t>
      </w:r>
      <w:bookmarkEnd w:id="143"/>
    </w:p>
    <w:p w14:paraId="27243AEA" w14:textId="77777777" w:rsidR="00025FC5" w:rsidRPr="00025FC5" w:rsidRDefault="00025FC5" w:rsidP="00025FC5">
      <w:pPr>
        <w:pStyle w:val="Heading2separationline"/>
      </w:pPr>
    </w:p>
    <w:p w14:paraId="32F59016" w14:textId="77777777" w:rsidR="007F2F04" w:rsidRPr="007F2F04" w:rsidRDefault="007F2F04" w:rsidP="00025FC5">
      <w:pPr>
        <w:pStyle w:val="Heading3"/>
      </w:pPr>
      <w:bookmarkStart w:id="144" w:name="_Toc526173928"/>
      <w:r w:rsidRPr="007F2F04">
        <w:t>Lesson 1</w:t>
      </w:r>
      <w:r w:rsidRPr="007F2F04">
        <w:tab/>
        <w:t>Measurement and test equipment</w:t>
      </w:r>
      <w:bookmarkEnd w:id="144"/>
    </w:p>
    <w:p w14:paraId="11A55ED5" w14:textId="67517F47" w:rsidR="007F2F04" w:rsidRPr="007F2F04" w:rsidRDefault="007F2F04" w:rsidP="004F2F47">
      <w:pPr>
        <w:pStyle w:val="List1"/>
        <w:numPr>
          <w:ilvl w:val="0"/>
          <w:numId w:val="35"/>
        </w:numPr>
      </w:pPr>
      <w:r w:rsidRPr="007F2F04">
        <w:t>Multi-meter (calibrated)</w:t>
      </w:r>
      <w:r w:rsidR="00DC2FA9">
        <w:t>.</w:t>
      </w:r>
    </w:p>
    <w:p w14:paraId="1033C5C2" w14:textId="3C8CAA99" w:rsidR="007F2F04" w:rsidRPr="007F2F04" w:rsidRDefault="007F2F04" w:rsidP="00025FC5">
      <w:pPr>
        <w:pStyle w:val="List1"/>
      </w:pPr>
      <w:r w:rsidRPr="007F2F04">
        <w:t>Load tester</w:t>
      </w:r>
      <w:r w:rsidR="00DC2FA9">
        <w:t>.</w:t>
      </w:r>
    </w:p>
    <w:p w14:paraId="2D3655AE" w14:textId="7B798752" w:rsidR="007F2F04" w:rsidRPr="007F2F04" w:rsidRDefault="007F2F04" w:rsidP="00025FC5">
      <w:pPr>
        <w:pStyle w:val="List1"/>
      </w:pPr>
      <w:r w:rsidRPr="007F2F04">
        <w:t>Torque wrench</w:t>
      </w:r>
      <w:r w:rsidR="00DC2FA9">
        <w:t>.</w:t>
      </w:r>
    </w:p>
    <w:p w14:paraId="1881C284" w14:textId="00494988" w:rsidR="007F2F04" w:rsidRPr="007F2F04" w:rsidRDefault="007F2F04" w:rsidP="00025FC5">
      <w:pPr>
        <w:pStyle w:val="List1"/>
      </w:pPr>
      <w:r w:rsidRPr="007F2F04">
        <w:t>Capacity testing system</w:t>
      </w:r>
      <w:r w:rsidR="00DC2FA9">
        <w:t>.</w:t>
      </w:r>
    </w:p>
    <w:p w14:paraId="450FEE50" w14:textId="169699E3" w:rsidR="007F2F04" w:rsidRPr="007F2F04" w:rsidRDefault="007F2F04" w:rsidP="00025FC5">
      <w:pPr>
        <w:pStyle w:val="List1"/>
      </w:pPr>
      <w:r w:rsidRPr="007F2F04">
        <w:t>Hydrometer</w:t>
      </w:r>
      <w:r w:rsidR="00DC2FA9">
        <w:t>.</w:t>
      </w:r>
    </w:p>
    <w:p w14:paraId="0F363AEC" w14:textId="2A9A44C7" w:rsidR="007F2F04" w:rsidRPr="007F2F04" w:rsidRDefault="007F2F04" w:rsidP="00025FC5">
      <w:pPr>
        <w:pStyle w:val="List1text"/>
      </w:pPr>
      <w:r w:rsidRPr="007F2F04">
        <w:t>For use with acid electrolytes</w:t>
      </w:r>
      <w:r w:rsidR="00DC2FA9">
        <w:t>;</w:t>
      </w:r>
    </w:p>
    <w:p w14:paraId="2E7F2AA1" w14:textId="7B4D47AF" w:rsidR="007F2F04" w:rsidRPr="007F2F04" w:rsidRDefault="007F2F04" w:rsidP="00025FC5">
      <w:pPr>
        <w:pStyle w:val="List1text"/>
      </w:pPr>
      <w:r w:rsidRPr="007F2F04">
        <w:t>For use with alkali electrolytes</w:t>
      </w:r>
      <w:r w:rsidR="00DC2FA9">
        <w:t>.</w:t>
      </w:r>
    </w:p>
    <w:p w14:paraId="5F93337C" w14:textId="5EC3FC3C" w:rsidR="007F2F04" w:rsidRPr="007F2F04" w:rsidRDefault="007F2F04" w:rsidP="00025FC5">
      <w:pPr>
        <w:pStyle w:val="List1"/>
      </w:pPr>
      <w:r w:rsidRPr="007F2F04">
        <w:t>Basic rectifier charger</w:t>
      </w:r>
      <w:r w:rsidR="00DC2FA9">
        <w:t>.</w:t>
      </w:r>
    </w:p>
    <w:p w14:paraId="66301FBA" w14:textId="77777777" w:rsidR="007F2F04" w:rsidRPr="007F2F04" w:rsidRDefault="007F2F04" w:rsidP="00025FC5">
      <w:pPr>
        <w:pStyle w:val="Heading3"/>
      </w:pPr>
      <w:bookmarkStart w:id="145" w:name="_Toc526173929"/>
      <w:r w:rsidRPr="007F2F04">
        <w:t>Lesson 2</w:t>
      </w:r>
      <w:r w:rsidRPr="007F2F04">
        <w:tab/>
        <w:t>Tests, inspections and maintenance</w:t>
      </w:r>
      <w:bookmarkEnd w:id="145"/>
    </w:p>
    <w:p w14:paraId="5F3E1150" w14:textId="1FB066C9" w:rsidR="007F2F04" w:rsidRPr="007F2F04" w:rsidRDefault="007F2F04" w:rsidP="004F2F47">
      <w:pPr>
        <w:pStyle w:val="List1"/>
        <w:numPr>
          <w:ilvl w:val="0"/>
          <w:numId w:val="36"/>
        </w:numPr>
      </w:pPr>
      <w:r w:rsidRPr="007F2F04">
        <w:t>DC voltage testing</w:t>
      </w:r>
      <w:r w:rsidR="00DC2FA9">
        <w:t>.</w:t>
      </w:r>
    </w:p>
    <w:p w14:paraId="6B2B15BB" w14:textId="4D63F074" w:rsidR="007F2F04" w:rsidRPr="007F2F04" w:rsidRDefault="007F2F04" w:rsidP="00025FC5">
      <w:pPr>
        <w:pStyle w:val="List1"/>
      </w:pPr>
      <w:r w:rsidRPr="007F2F04">
        <w:t>AC voltage ripple measurement</w:t>
      </w:r>
      <w:r w:rsidR="00DC2FA9">
        <w:t>.</w:t>
      </w:r>
    </w:p>
    <w:p w14:paraId="6EEDA7CF" w14:textId="0E0C7E44" w:rsidR="007F2F04" w:rsidRPr="007F2F04" w:rsidRDefault="007F2F04" w:rsidP="00025FC5">
      <w:pPr>
        <w:pStyle w:val="List1"/>
      </w:pPr>
      <w:r w:rsidRPr="007F2F04">
        <w:t>Bench testing</w:t>
      </w:r>
      <w:r w:rsidR="00DC2FA9">
        <w:t>.</w:t>
      </w:r>
    </w:p>
    <w:p w14:paraId="2E4B9A39" w14:textId="1054AE4E" w:rsidR="007F2F04" w:rsidRPr="007F2F04" w:rsidRDefault="007F2F04" w:rsidP="00025FC5">
      <w:pPr>
        <w:pStyle w:val="List1"/>
      </w:pPr>
      <w:r w:rsidRPr="007F2F04">
        <w:t>Capacity testing</w:t>
      </w:r>
      <w:r w:rsidR="00DC2FA9">
        <w:t>.</w:t>
      </w:r>
    </w:p>
    <w:p w14:paraId="25685772" w14:textId="1BAF9146" w:rsidR="007F2F04" w:rsidRPr="007F2F04" w:rsidRDefault="007F2F04" w:rsidP="00025FC5">
      <w:pPr>
        <w:pStyle w:val="List1"/>
      </w:pPr>
      <w:r w:rsidRPr="007F2F04">
        <w:t>Specific gravity</w:t>
      </w:r>
      <w:r w:rsidR="00DC2FA9">
        <w:t>.</w:t>
      </w:r>
    </w:p>
    <w:p w14:paraId="2EEF88FB" w14:textId="43514FBB" w:rsidR="007F2F04" w:rsidRPr="007F2F04" w:rsidRDefault="007F2F04" w:rsidP="00025FC5">
      <w:pPr>
        <w:pStyle w:val="List1"/>
      </w:pPr>
      <w:r w:rsidRPr="007F2F04">
        <w:t>Electrolyte levels</w:t>
      </w:r>
      <w:r w:rsidR="00DC2FA9">
        <w:t>.</w:t>
      </w:r>
    </w:p>
    <w:p w14:paraId="3666D37C" w14:textId="216C9AA4" w:rsidR="007F2F04" w:rsidRPr="007F2F04" w:rsidRDefault="007F2F04" w:rsidP="00025FC5">
      <w:pPr>
        <w:pStyle w:val="List1"/>
      </w:pPr>
      <w:r w:rsidRPr="007F2F04">
        <w:t>Cell temperatures</w:t>
      </w:r>
      <w:r w:rsidR="00DC2FA9">
        <w:t>.</w:t>
      </w:r>
    </w:p>
    <w:p w14:paraId="21CC0EC5" w14:textId="5E755A05" w:rsidR="007F2F04" w:rsidRPr="007F2F04" w:rsidRDefault="007F2F04" w:rsidP="00025FC5">
      <w:pPr>
        <w:pStyle w:val="List1"/>
      </w:pPr>
      <w:r w:rsidRPr="007F2F04">
        <w:t>Insulation resistance</w:t>
      </w:r>
      <w:r w:rsidR="00DC2FA9">
        <w:t>.</w:t>
      </w:r>
    </w:p>
    <w:p w14:paraId="2C5F636D" w14:textId="570B66DA" w:rsidR="007F2F04" w:rsidRPr="007F2F04" w:rsidRDefault="007F2F04" w:rsidP="00025FC5">
      <w:pPr>
        <w:pStyle w:val="List1"/>
      </w:pPr>
      <w:r w:rsidRPr="007F2F04">
        <w:t>Visual inspection</w:t>
      </w:r>
      <w:r w:rsidR="00DC2FA9">
        <w:t>.</w:t>
      </w:r>
    </w:p>
    <w:p w14:paraId="6276077D" w14:textId="6B75AEC1" w:rsidR="007F2F04" w:rsidRPr="007F2F04" w:rsidRDefault="007F2F04" w:rsidP="00025FC5">
      <w:pPr>
        <w:pStyle w:val="List1text"/>
      </w:pPr>
      <w:r w:rsidRPr="007F2F04">
        <w:t>Corrosion at connections</w:t>
      </w:r>
      <w:r w:rsidR="00DC2FA9">
        <w:t>;</w:t>
      </w:r>
    </w:p>
    <w:p w14:paraId="650A3DC5" w14:textId="1CBE2218" w:rsidR="007F2F04" w:rsidRPr="007F2F04" w:rsidRDefault="007F2F04" w:rsidP="00025FC5">
      <w:pPr>
        <w:pStyle w:val="List1text"/>
      </w:pPr>
      <w:r w:rsidRPr="007F2F04">
        <w:t>Tightness of connections</w:t>
      </w:r>
      <w:r w:rsidR="00DC2FA9">
        <w:t>;</w:t>
      </w:r>
    </w:p>
    <w:p w14:paraId="54F095F7" w14:textId="452EAF7C" w:rsidR="007F2F04" w:rsidRPr="007F2F04" w:rsidRDefault="007F2F04" w:rsidP="00025FC5">
      <w:pPr>
        <w:pStyle w:val="List1text"/>
      </w:pPr>
      <w:r w:rsidRPr="007F2F04">
        <w:t>Condition of vent tubes</w:t>
      </w:r>
      <w:r w:rsidR="00DC2FA9">
        <w:t>;</w:t>
      </w:r>
    </w:p>
    <w:p w14:paraId="2CB6180C" w14:textId="2B0F0DCD" w:rsidR="007F2F04" w:rsidRPr="007F2F04" w:rsidRDefault="007F2F04" w:rsidP="00025FC5">
      <w:pPr>
        <w:pStyle w:val="List1text"/>
      </w:pPr>
      <w:r w:rsidRPr="007F2F04">
        <w:t xml:space="preserve">Condition of cables </w:t>
      </w:r>
      <w:r w:rsidR="00DC2FA9">
        <w:t>;</w:t>
      </w:r>
    </w:p>
    <w:p w14:paraId="60C54CBD" w14:textId="7B913E92" w:rsidR="007F2F04" w:rsidRPr="007F2F04" w:rsidRDefault="007F2F04" w:rsidP="00025FC5">
      <w:pPr>
        <w:pStyle w:val="List1text"/>
      </w:pPr>
      <w:r w:rsidRPr="007F2F04">
        <w:t>Integrity of battery support structures and enclosures</w:t>
      </w:r>
      <w:r w:rsidR="00DC2FA9">
        <w:t>;</w:t>
      </w:r>
    </w:p>
    <w:p w14:paraId="0C1DDA56" w14:textId="0E1A63B9" w:rsidR="007F2F04" w:rsidRPr="007F2F04" w:rsidRDefault="007F2F04" w:rsidP="00025FC5">
      <w:pPr>
        <w:pStyle w:val="List1text"/>
      </w:pPr>
      <w:r w:rsidRPr="007F2F04">
        <w:t>Condition of safety equipment</w:t>
      </w:r>
      <w:r w:rsidR="00DC2FA9">
        <w:t>.</w:t>
      </w:r>
    </w:p>
    <w:p w14:paraId="704DC964" w14:textId="25706D47" w:rsidR="007F2F04" w:rsidRPr="007F2F04" w:rsidRDefault="007F2F04" w:rsidP="00025FC5">
      <w:pPr>
        <w:pStyle w:val="List1"/>
      </w:pPr>
      <w:r w:rsidRPr="007F2F04">
        <w:t>Troubleshooting problems found during tests and inspections</w:t>
      </w:r>
      <w:r w:rsidR="00DC2FA9">
        <w:t>.</w:t>
      </w:r>
    </w:p>
    <w:p w14:paraId="7333EB59" w14:textId="77777777" w:rsidR="007F2F04" w:rsidRPr="007F2F04" w:rsidRDefault="007F2F04" w:rsidP="007F2F04">
      <w:pPr>
        <w:pStyle w:val="BodyText"/>
      </w:pPr>
    </w:p>
    <w:p w14:paraId="54B6CAED" w14:textId="77777777" w:rsidR="005A567C" w:rsidRDefault="005A567C">
      <w:pPr>
        <w:spacing w:after="200" w:line="276" w:lineRule="auto"/>
        <w:rPr>
          <w:rFonts w:asciiTheme="majorHAnsi" w:eastAsiaTheme="majorEastAsia" w:hAnsiTheme="majorHAnsi" w:cstheme="majorBidi"/>
          <w:b/>
          <w:bCs/>
          <w:caps/>
          <w:color w:val="00AFAA"/>
          <w:sz w:val="28"/>
          <w:szCs w:val="24"/>
        </w:rPr>
      </w:pPr>
      <w:bookmarkStart w:id="146" w:name="_Toc404173279"/>
      <w:r>
        <w:br w:type="page"/>
      </w:r>
    </w:p>
    <w:p w14:paraId="29D8B66F" w14:textId="7BE9D5AA" w:rsidR="007F2F04" w:rsidRDefault="007F2F04" w:rsidP="00025FC5">
      <w:pPr>
        <w:pStyle w:val="Heading1"/>
      </w:pPr>
      <w:bookmarkStart w:id="147" w:name="_Toc526173930"/>
      <w:r w:rsidRPr="007F2F04">
        <w:lastRenderedPageBreak/>
        <w:t>Module 5 – Inventory Management and Disposal</w:t>
      </w:r>
      <w:bookmarkEnd w:id="146"/>
      <w:bookmarkEnd w:id="147"/>
    </w:p>
    <w:p w14:paraId="7075879B" w14:textId="77777777" w:rsidR="00025FC5" w:rsidRPr="00025FC5" w:rsidRDefault="00025FC5" w:rsidP="00025FC5">
      <w:pPr>
        <w:pStyle w:val="Heading1separatationline"/>
      </w:pPr>
    </w:p>
    <w:p w14:paraId="79DB98F6" w14:textId="77777777" w:rsidR="007F2F04" w:rsidRDefault="007F2F04" w:rsidP="00025FC5">
      <w:pPr>
        <w:pStyle w:val="Heading2"/>
      </w:pPr>
      <w:bookmarkStart w:id="148" w:name="_Toc526173931"/>
      <w:r w:rsidRPr="007F2F04">
        <w:t>Scope</w:t>
      </w:r>
      <w:bookmarkEnd w:id="148"/>
      <w:r w:rsidRPr="007F2F04">
        <w:t xml:space="preserve"> </w:t>
      </w:r>
    </w:p>
    <w:p w14:paraId="67E03C71" w14:textId="77777777" w:rsidR="00025FC5" w:rsidRPr="00025FC5" w:rsidRDefault="00025FC5" w:rsidP="00025FC5">
      <w:pPr>
        <w:pStyle w:val="Heading2separationline"/>
      </w:pPr>
    </w:p>
    <w:p w14:paraId="788810FF" w14:textId="77777777" w:rsidR="007F2F04" w:rsidRPr="007F2F04" w:rsidRDefault="007F2F04" w:rsidP="007F2F04">
      <w:pPr>
        <w:pStyle w:val="BodyText"/>
      </w:pPr>
      <w:r w:rsidRPr="007F2F04">
        <w:t>This module describes how to manage the battery inventory and recycle or dispose of them after use.</w:t>
      </w:r>
    </w:p>
    <w:p w14:paraId="1700FBC1" w14:textId="77777777" w:rsidR="007F2F04" w:rsidRDefault="007F2F04" w:rsidP="00025FC5">
      <w:pPr>
        <w:pStyle w:val="Heading2"/>
      </w:pPr>
      <w:bookmarkStart w:id="149" w:name="_Toc526173932"/>
      <w:r w:rsidRPr="007F2F04">
        <w:t>Learning Objective</w:t>
      </w:r>
      <w:bookmarkEnd w:id="149"/>
      <w:r w:rsidRPr="007F2F04">
        <w:t xml:space="preserve"> </w:t>
      </w:r>
    </w:p>
    <w:p w14:paraId="11FE9258" w14:textId="77777777" w:rsidR="00025FC5" w:rsidRPr="00025FC5" w:rsidRDefault="00025FC5" w:rsidP="00025FC5">
      <w:pPr>
        <w:pStyle w:val="Heading2separationline"/>
      </w:pPr>
    </w:p>
    <w:p w14:paraId="1BC6CAFF" w14:textId="77777777" w:rsidR="007F2F04" w:rsidRPr="007F2F04" w:rsidRDefault="007F2F04" w:rsidP="007F2F04">
      <w:pPr>
        <w:pStyle w:val="BodyText"/>
      </w:pPr>
      <w:r w:rsidRPr="007F2F04">
        <w:t xml:space="preserve">To gain a </w:t>
      </w:r>
      <w:r w:rsidRPr="007F2F04">
        <w:rPr>
          <w:b/>
        </w:rPr>
        <w:t>good</w:t>
      </w:r>
      <w:r w:rsidRPr="007F2F04">
        <w:t xml:space="preserve"> understanding of the policies and regulations in his or her organization which govern the proper management and disposal of batteries.</w:t>
      </w:r>
    </w:p>
    <w:p w14:paraId="34664EBC" w14:textId="77777777" w:rsidR="007F2F04" w:rsidRDefault="007F2F04" w:rsidP="00025FC5">
      <w:pPr>
        <w:pStyle w:val="Heading2"/>
      </w:pPr>
      <w:bookmarkStart w:id="150" w:name="_Toc526173933"/>
      <w:r w:rsidRPr="007F2F04">
        <w:t>Syllabus</w:t>
      </w:r>
      <w:bookmarkEnd w:id="150"/>
    </w:p>
    <w:p w14:paraId="731C17AA" w14:textId="77777777" w:rsidR="00025FC5" w:rsidRPr="00025FC5" w:rsidRDefault="00025FC5" w:rsidP="00025FC5">
      <w:pPr>
        <w:pStyle w:val="Heading2separationline"/>
      </w:pPr>
    </w:p>
    <w:p w14:paraId="53E761AE" w14:textId="77777777" w:rsidR="007F2F04" w:rsidRPr="007F2F04" w:rsidRDefault="007F2F04" w:rsidP="00025FC5">
      <w:pPr>
        <w:pStyle w:val="Heading3"/>
      </w:pPr>
      <w:bookmarkStart w:id="151" w:name="_Toc526173934"/>
      <w:r w:rsidRPr="007F2F04">
        <w:t>Lesson 1</w:t>
      </w:r>
      <w:r w:rsidRPr="007F2F04">
        <w:tab/>
        <w:t>Inventory management</w:t>
      </w:r>
      <w:bookmarkEnd w:id="151"/>
    </w:p>
    <w:p w14:paraId="6E9B32D0" w14:textId="651CF1B1" w:rsidR="007F2F04" w:rsidRPr="007F2F04" w:rsidRDefault="007F2F04" w:rsidP="004F2F47">
      <w:pPr>
        <w:pStyle w:val="List1"/>
        <w:numPr>
          <w:ilvl w:val="0"/>
          <w:numId w:val="37"/>
        </w:numPr>
      </w:pPr>
      <w:r w:rsidRPr="007F2F04">
        <w:t>Legal requirements and regulations governing battery management</w:t>
      </w:r>
      <w:r w:rsidR="00DC2FA9">
        <w:t>.</w:t>
      </w:r>
    </w:p>
    <w:p w14:paraId="52F95743" w14:textId="2270F648" w:rsidR="007F2F04" w:rsidRPr="007F2F04" w:rsidRDefault="007F2F04" w:rsidP="00025FC5">
      <w:pPr>
        <w:pStyle w:val="List1"/>
      </w:pPr>
      <w:r w:rsidRPr="007F2F04">
        <w:t>Procedures for life-cycle inventory tracking</w:t>
      </w:r>
      <w:r w:rsidR="00DC2FA9">
        <w:t>.</w:t>
      </w:r>
    </w:p>
    <w:p w14:paraId="42958F5D" w14:textId="62A4FFF8" w:rsidR="007F2F04" w:rsidRPr="007F2F04" w:rsidRDefault="007F2F04" w:rsidP="00025FC5">
      <w:pPr>
        <w:pStyle w:val="List1"/>
      </w:pPr>
      <w:r w:rsidRPr="007F2F04">
        <w:t>Battery labelling</w:t>
      </w:r>
      <w:r w:rsidR="00DC2FA9">
        <w:t>.</w:t>
      </w:r>
    </w:p>
    <w:p w14:paraId="7EA9BD72" w14:textId="6EFCC8CC" w:rsidR="007F2F04" w:rsidRPr="007F2F04" w:rsidRDefault="007F2F04" w:rsidP="00025FC5">
      <w:pPr>
        <w:pStyle w:val="List1"/>
      </w:pPr>
      <w:r w:rsidRPr="007F2F04">
        <w:t>Shelf-life monitoring</w:t>
      </w:r>
      <w:r w:rsidR="00DC2FA9">
        <w:t>.</w:t>
      </w:r>
    </w:p>
    <w:p w14:paraId="50D5B660" w14:textId="72B0360A" w:rsidR="007F2F04" w:rsidRPr="007F2F04" w:rsidRDefault="007F2F04" w:rsidP="00025FC5">
      <w:pPr>
        <w:pStyle w:val="List1"/>
      </w:pPr>
      <w:r w:rsidRPr="007F2F04">
        <w:t>Charging records</w:t>
      </w:r>
      <w:r w:rsidR="00DC2FA9">
        <w:t>.</w:t>
      </w:r>
    </w:p>
    <w:p w14:paraId="31C2535F" w14:textId="6D160841" w:rsidR="007F2F04" w:rsidRPr="007F2F04" w:rsidRDefault="007F2F04" w:rsidP="00025FC5">
      <w:pPr>
        <w:pStyle w:val="List1"/>
      </w:pPr>
      <w:r w:rsidRPr="007F2F04">
        <w:t>Inspection records</w:t>
      </w:r>
      <w:r w:rsidR="00DC2FA9">
        <w:t>.</w:t>
      </w:r>
    </w:p>
    <w:p w14:paraId="07053CD4" w14:textId="77777777" w:rsidR="007F2F04" w:rsidRPr="007F2F04" w:rsidRDefault="007F2F04" w:rsidP="00025FC5">
      <w:pPr>
        <w:pStyle w:val="Heading3"/>
      </w:pPr>
      <w:bookmarkStart w:id="152" w:name="_Toc526173935"/>
      <w:r w:rsidRPr="007F2F04">
        <w:t>Lesson 2</w:t>
      </w:r>
      <w:r w:rsidRPr="007F2F04">
        <w:tab/>
        <w:t>Disposal</w:t>
      </w:r>
      <w:bookmarkEnd w:id="152"/>
      <w:r w:rsidRPr="007F2F04">
        <w:t xml:space="preserve"> </w:t>
      </w:r>
    </w:p>
    <w:bookmarkEnd w:id="137"/>
    <w:bookmarkEnd w:id="138"/>
    <w:bookmarkEnd w:id="139"/>
    <w:p w14:paraId="6EFB5845" w14:textId="014791BD" w:rsidR="007F2F04" w:rsidRPr="007F2F04" w:rsidRDefault="007F2F04" w:rsidP="004F2F47">
      <w:pPr>
        <w:pStyle w:val="List1"/>
        <w:numPr>
          <w:ilvl w:val="0"/>
          <w:numId w:val="38"/>
        </w:numPr>
      </w:pPr>
      <w:r w:rsidRPr="007F2F04">
        <w:t>Legal requirements and regulations governing battery disposal</w:t>
      </w:r>
      <w:r w:rsidR="00DC2FA9">
        <w:t>.</w:t>
      </w:r>
    </w:p>
    <w:p w14:paraId="3B76454E" w14:textId="31AEB755" w:rsidR="007F2F04" w:rsidRPr="007F2F04" w:rsidRDefault="007F2F04" w:rsidP="00025FC5">
      <w:pPr>
        <w:pStyle w:val="List1"/>
      </w:pPr>
      <w:r w:rsidRPr="007F2F04">
        <w:t>Environmental hazards</w:t>
      </w:r>
      <w:r w:rsidR="00DC2FA9">
        <w:t>.</w:t>
      </w:r>
    </w:p>
    <w:p w14:paraId="434D8D17" w14:textId="16BC1026" w:rsidR="007F2F04" w:rsidRPr="007F2F04" w:rsidRDefault="007F2F04" w:rsidP="00025FC5">
      <w:pPr>
        <w:pStyle w:val="List1text"/>
      </w:pPr>
      <w:r w:rsidRPr="007F2F04">
        <w:t>Corrosive electrolytes</w:t>
      </w:r>
      <w:r w:rsidR="00DC2FA9">
        <w:t>;</w:t>
      </w:r>
    </w:p>
    <w:p w14:paraId="112A7756" w14:textId="47C43FBC" w:rsidR="007F2F04" w:rsidRPr="007F2F04" w:rsidRDefault="007F2F04" w:rsidP="00025FC5">
      <w:pPr>
        <w:pStyle w:val="List1text"/>
      </w:pPr>
      <w:r w:rsidRPr="007F2F04">
        <w:t>Heavy metals</w:t>
      </w:r>
      <w:r w:rsidR="00DC2FA9">
        <w:t>;</w:t>
      </w:r>
    </w:p>
    <w:p w14:paraId="2530D8C3" w14:textId="16257603" w:rsidR="007F2F04" w:rsidRPr="007F2F04" w:rsidRDefault="007F2F04" w:rsidP="00025FC5">
      <w:pPr>
        <w:pStyle w:val="List1text"/>
      </w:pPr>
      <w:r w:rsidRPr="007F2F04">
        <w:t>Explosive potential</w:t>
      </w:r>
      <w:r w:rsidR="00DC2FA9">
        <w:t>.</w:t>
      </w:r>
    </w:p>
    <w:p w14:paraId="5DF8855C" w14:textId="4A4F3E1D" w:rsidR="007F2F04" w:rsidRPr="007F2F04" w:rsidRDefault="007F2F04" w:rsidP="00025FC5">
      <w:pPr>
        <w:pStyle w:val="List1"/>
      </w:pPr>
      <w:r w:rsidRPr="007F2F04">
        <w:t>Methods of disposal</w:t>
      </w:r>
      <w:r w:rsidR="00DC2FA9">
        <w:t>.</w:t>
      </w:r>
    </w:p>
    <w:p w14:paraId="2220F011" w14:textId="78515DA1" w:rsidR="007F2F04" w:rsidRPr="007F2F04" w:rsidRDefault="007F2F04" w:rsidP="00025FC5">
      <w:pPr>
        <w:pStyle w:val="List1text"/>
      </w:pPr>
      <w:r w:rsidRPr="007F2F04">
        <w:t>Recycling options</w:t>
      </w:r>
      <w:r w:rsidR="00DC2FA9">
        <w:t>;</w:t>
      </w:r>
    </w:p>
    <w:p w14:paraId="64A68741" w14:textId="6481DF6C" w:rsidR="007F2F04" w:rsidRPr="007F2F04" w:rsidRDefault="007F2F04" w:rsidP="00025FC5">
      <w:pPr>
        <w:pStyle w:val="List1text"/>
      </w:pPr>
      <w:r w:rsidRPr="007F2F04">
        <w:t>Proper disposal methods</w:t>
      </w:r>
      <w:r w:rsidR="00DC2FA9">
        <w:t>.</w:t>
      </w:r>
    </w:p>
    <w:p w14:paraId="639FA29A" w14:textId="65652ED7" w:rsidR="007F2F04" w:rsidRPr="007F2F04" w:rsidRDefault="007F2F04" w:rsidP="00025FC5">
      <w:pPr>
        <w:pStyle w:val="List1"/>
      </w:pPr>
      <w:r w:rsidRPr="007F2F04">
        <w:t>Disposal records</w:t>
      </w:r>
      <w:r w:rsidR="00DC2FA9">
        <w:t>.</w:t>
      </w:r>
    </w:p>
    <w:sectPr w:rsidR="007F2F04" w:rsidRPr="007F2F04" w:rsidSect="00B3209E">
      <w:headerReference w:type="even" r:id="rId21"/>
      <w:headerReference w:type="default" r:id="rId22"/>
      <w:footerReference w:type="default" r:id="rId23"/>
      <w:headerReference w:type="first" r:id="rId2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Seamus Doyle" w:date="2018-10-01T14:29:00Z" w:initials="SD">
    <w:p w14:paraId="2FAEA065" w14:textId="19546700" w:rsidR="0062493E" w:rsidRDefault="0062493E">
      <w:pPr>
        <w:pStyle w:val="CommentText"/>
      </w:pPr>
      <w:r>
        <w:rPr>
          <w:rStyle w:val="CommentReference"/>
        </w:rPr>
        <w:annotationRef/>
      </w:r>
      <w:r>
        <w:t>Should this be element 2.2?     2.1 is DC Power Systems</w:t>
      </w:r>
    </w:p>
  </w:comment>
  <w:comment w:id="79" w:author="Seamus Doyle" w:date="2018-10-01T16:07:00Z" w:initials="SD">
    <w:p w14:paraId="4D74BF94" w14:textId="24BC25A5" w:rsidR="0062493E" w:rsidRDefault="0062493E">
      <w:pPr>
        <w:pStyle w:val="CommentText"/>
      </w:pPr>
      <w:r>
        <w:rPr>
          <w:rStyle w:val="CommentReference"/>
        </w:rPr>
        <w:annotationRef/>
      </w:r>
      <w:r w:rsidRPr="001518B5">
        <w:t>Check the references with the ENG Committee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AEA065" w15:done="0"/>
  <w15:commentEx w15:paraId="4D74BF9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AEA065" w16cid:durableId="1F72397C"/>
  <w16cid:commentId w16cid:paraId="4D74BF94" w16cid:durableId="1F72397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E8D5B" w14:textId="77777777" w:rsidR="00004894" w:rsidRDefault="00004894" w:rsidP="003274DB">
      <w:r>
        <w:separator/>
      </w:r>
    </w:p>
    <w:p w14:paraId="5651D2AB" w14:textId="77777777" w:rsidR="00004894" w:rsidRDefault="00004894"/>
    <w:p w14:paraId="1C0BD8A5" w14:textId="77777777" w:rsidR="00004894" w:rsidRDefault="00004894"/>
    <w:p w14:paraId="0D82E259" w14:textId="77777777" w:rsidR="00004894" w:rsidRDefault="00004894"/>
  </w:endnote>
  <w:endnote w:type="continuationSeparator" w:id="0">
    <w:p w14:paraId="2D88B75F" w14:textId="77777777" w:rsidR="00004894" w:rsidRDefault="00004894" w:rsidP="003274DB">
      <w:r>
        <w:continuationSeparator/>
      </w:r>
    </w:p>
    <w:p w14:paraId="70EF7660" w14:textId="77777777" w:rsidR="00004894" w:rsidRDefault="00004894"/>
    <w:p w14:paraId="2D9D29ED" w14:textId="77777777" w:rsidR="00004894" w:rsidRDefault="00004894"/>
    <w:p w14:paraId="015E360E" w14:textId="77777777" w:rsidR="00004894" w:rsidRDefault="000048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9DE9A" w14:textId="77777777" w:rsidR="0062493E" w:rsidRPr="004E7119" w:rsidRDefault="0062493E" w:rsidP="00395E5C">
    <w:pPr>
      <w:spacing w:line="180" w:lineRule="atLeast"/>
      <w:rPr>
        <w:color w:val="808080" w:themeColor="background1" w:themeShade="80"/>
        <w:sz w:val="16"/>
        <w:szCs w:val="16"/>
        <w:lang w:val="fr-FR"/>
      </w:rPr>
    </w:pPr>
    <w:r w:rsidRPr="004E7119">
      <w:rPr>
        <w:noProof/>
        <w:lang w:eastAsia="en-GB"/>
      </w:rPr>
      <mc:AlternateContent>
        <mc:Choice Requires="wps">
          <w:drawing>
            <wp:anchor distT="0" distB="0" distL="114300" distR="114300" simplePos="0" relativeHeight="251790336" behindDoc="0" locked="0" layoutInCell="1" allowOverlap="1" wp14:anchorId="630F38F2" wp14:editId="5A0877DA">
              <wp:simplePos x="0" y="0"/>
              <wp:positionH relativeFrom="page">
                <wp:posOffset>249992</wp:posOffset>
              </wp:positionH>
              <wp:positionV relativeFrom="page">
                <wp:posOffset>9106711</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AC2F6A2" id="Connecteur droit 11" o:spid="_x0000_s1026" style="position:absolute;z-index:251790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42CDA1F2" w14:textId="77777777" w:rsidR="0062493E" w:rsidRDefault="0062493E" w:rsidP="00395E5C">
    <w:pPr>
      <w:spacing w:line="180" w:lineRule="atLeast"/>
      <w:rPr>
        <w:color w:val="808080" w:themeColor="background1" w:themeShade="80"/>
        <w:sz w:val="16"/>
        <w:szCs w:val="16"/>
        <w:lang w:val="fr-FR"/>
      </w:rPr>
    </w:pPr>
    <w:r w:rsidRPr="004E7119">
      <w:rPr>
        <w:color w:val="808080" w:themeColor="background1" w:themeShade="80"/>
        <w:sz w:val="16"/>
        <w:szCs w:val="16"/>
        <w:lang w:val="fr-FR"/>
      </w:rPr>
      <w:t>Tél. +33 (0)1 34 51 70 01 – Fax +33 (0)1 34 51 82 05 – academy@iala-aism.org</w:t>
    </w:r>
  </w:p>
  <w:p w14:paraId="65CA9F3F" w14:textId="77777777" w:rsidR="0062493E" w:rsidRPr="004E7119" w:rsidRDefault="0062493E" w:rsidP="00395E5C">
    <w:pPr>
      <w:spacing w:before="40" w:after="40"/>
      <w:rPr>
        <w:b/>
        <w:color w:val="00558C"/>
        <w:szCs w:val="18"/>
      </w:rPr>
    </w:pPr>
    <w:r w:rsidRPr="004E7119">
      <w:rPr>
        <w:b/>
        <w:color w:val="00558C"/>
        <w:szCs w:val="18"/>
      </w:rPr>
      <w:t>www.iala-aism.org</w:t>
    </w:r>
  </w:p>
  <w:p w14:paraId="294C2807" w14:textId="77777777" w:rsidR="0062493E" w:rsidRDefault="0062493E" w:rsidP="00395E5C">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69A85CD9" w14:textId="77777777" w:rsidR="0062493E" w:rsidRPr="00ED2A8D" w:rsidRDefault="0062493E" w:rsidP="00395E5C">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CA719" w14:textId="77777777" w:rsidR="0062493E" w:rsidRPr="003028AF" w:rsidRDefault="0062493E" w:rsidP="003028AF">
    <w:pPr>
      <w:pStyle w:val="Footer"/>
      <w:rPr>
        <w:sz w:val="15"/>
        <w:szCs w:val="15"/>
      </w:rPr>
    </w:pPr>
  </w:p>
  <w:p w14:paraId="75E31D41" w14:textId="77777777" w:rsidR="0062493E" w:rsidRDefault="0062493E" w:rsidP="00AB4A21">
    <w:pPr>
      <w:pStyle w:val="Footerportrait"/>
    </w:pPr>
  </w:p>
  <w:p w14:paraId="24E64924" w14:textId="6FE00910" w:rsidR="0062493E" w:rsidRPr="00C907DF" w:rsidRDefault="00004894" w:rsidP="00AB4A21">
    <w:pPr>
      <w:pStyle w:val="Footerportrait"/>
    </w:pPr>
    <w:fldSimple w:instr=" STYLEREF &quot;Document type&quot; \* MERGEFORMAT ">
      <w:r w:rsidR="005C6F18" w:rsidRPr="005C6F18">
        <w:rPr>
          <w:b w:val="0"/>
          <w:bCs/>
        </w:rPr>
        <w:t>IALA Model Course</w:t>
      </w:r>
    </w:fldSimple>
    <w:r w:rsidR="0062493E">
      <w:t xml:space="preserve"> </w:t>
    </w:r>
    <w:fldSimple w:instr=" STYLEREF &quot;Document number&quot; \* MERGEFORMAT ">
      <w:r w:rsidR="005C6F18">
        <w:t>L2.2.2</w:t>
      </w:r>
    </w:fldSimple>
    <w:r w:rsidR="0062493E" w:rsidRPr="00C907DF">
      <w:t xml:space="preserve"> –</w:t>
    </w:r>
    <w:r w:rsidR="0062493E">
      <w:t xml:space="preserve"> </w:t>
    </w:r>
    <w:fldSimple w:instr=" STYLEREF &quot;Document name&quot; \* MERGEFORMAT ">
      <w:r w:rsidR="005C6F18">
        <w:t>Primary and Secondary Battery Maintenance</w:t>
      </w:r>
    </w:fldSimple>
    <w:r w:rsidR="0062493E">
      <w:tab/>
    </w:r>
  </w:p>
  <w:p w14:paraId="3190ADBD" w14:textId="77777777" w:rsidR="0062493E" w:rsidRPr="008D2314" w:rsidRDefault="0062493E"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5C6F18">
      <w:rPr>
        <w:rStyle w:val="PageNumber"/>
        <w:noProof/>
        <w:color w:val="00558C"/>
        <w:szCs w:val="15"/>
      </w:rPr>
      <w:t>5</w:t>
    </w:r>
    <w:r w:rsidRPr="008D2314">
      <w:rPr>
        <w:rStyle w:val="PageNumber"/>
        <w:color w:val="00558C"/>
        <w:szCs w:val="15"/>
      </w:rPr>
      <w:fldChar w:fldCharType="end"/>
    </w:r>
  </w:p>
  <w:p w14:paraId="16660654" w14:textId="40E77C15" w:rsidR="0062493E" w:rsidRPr="003028AF" w:rsidRDefault="0062493E"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5C6F18" w:rsidRPr="005C6F18">
      <w:rPr>
        <w:bCs/>
        <w:noProof/>
        <w:szCs w:val="15"/>
        <w:lang w:val="en-US"/>
      </w:rPr>
      <w:t>Edition 32.0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5C6F18" w:rsidRPr="005C6F18">
      <w:rPr>
        <w:bCs/>
        <w:noProof/>
        <w:szCs w:val="15"/>
        <w:lang w:val="en-US"/>
      </w:rPr>
      <w:t>December 20184</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0C4C8" w14:textId="77777777" w:rsidR="0062493E" w:rsidRPr="002C5134" w:rsidRDefault="0062493E" w:rsidP="002C5134">
    <w:pPr>
      <w:pStyle w:val="Footer"/>
      <w:rPr>
        <w:sz w:val="15"/>
        <w:szCs w:val="15"/>
      </w:rPr>
    </w:pPr>
  </w:p>
  <w:p w14:paraId="5BAA0512" w14:textId="77777777" w:rsidR="0062493E" w:rsidRDefault="0062493E" w:rsidP="00D2697A">
    <w:pPr>
      <w:pStyle w:val="Footerlandscape"/>
    </w:pPr>
  </w:p>
  <w:p w14:paraId="24916A45" w14:textId="6934855A" w:rsidR="0062493E" w:rsidRPr="00C907DF" w:rsidRDefault="00004894" w:rsidP="00D2697A">
    <w:pPr>
      <w:pStyle w:val="Footerlandscape"/>
      <w:rPr>
        <w:rStyle w:val="PageNumber"/>
        <w:szCs w:val="15"/>
      </w:rPr>
    </w:pPr>
    <w:fldSimple w:instr=" STYLEREF &quot;Document type&quot; \* MERGEFORMAT ">
      <w:r w:rsidR="005C6F18" w:rsidRPr="005C6F18">
        <w:rPr>
          <w:bCs/>
          <w:noProof/>
        </w:rPr>
        <w:t>IALA Model Course</w:t>
      </w:r>
    </w:fldSimple>
    <w:r w:rsidR="0062493E">
      <w:t xml:space="preserve"> </w:t>
    </w:r>
    <w:fldSimple w:instr=" STYLEREF &quot;Document number&quot; \* MERGEFORMAT ">
      <w:r w:rsidR="005C6F18">
        <w:rPr>
          <w:noProof/>
        </w:rPr>
        <w:t>L2.2.2</w:t>
      </w:r>
    </w:fldSimple>
    <w:r w:rsidR="0062493E" w:rsidRPr="00C907DF">
      <w:t xml:space="preserve"> –</w:t>
    </w:r>
    <w:r w:rsidR="0062493E">
      <w:t xml:space="preserve"> </w:t>
    </w:r>
    <w:fldSimple w:instr=" STYLEREF &quot;Document name&quot; \* MERGEFORMAT ">
      <w:r w:rsidR="005C6F18">
        <w:rPr>
          <w:noProof/>
        </w:rPr>
        <w:t>Primary and Secondary Battery Maintenance</w:t>
      </w:r>
    </w:fldSimple>
  </w:p>
  <w:p w14:paraId="79A68DAA" w14:textId="2A640551" w:rsidR="0062493E" w:rsidRPr="00480D65" w:rsidRDefault="00004894" w:rsidP="00D2697A">
    <w:pPr>
      <w:pStyle w:val="Footerlandscape"/>
    </w:pPr>
    <w:fldSimple w:instr=" STYLEREF &quot;Edition number&quot; \* MERGEFORMAT ">
      <w:r w:rsidR="005C6F18" w:rsidRPr="005C6F18">
        <w:rPr>
          <w:bCs/>
          <w:noProof/>
        </w:rPr>
        <w:t>Edition 32.0</w:t>
      </w:r>
    </w:fldSimple>
    <w:r w:rsidR="0062493E">
      <w:t xml:space="preserve">  </w:t>
    </w:r>
    <w:fldSimple w:instr=" STYLEREF &quot;Document date&quot; \* MERGEFORMAT ">
      <w:r w:rsidR="005C6F18" w:rsidRPr="005C6F18">
        <w:rPr>
          <w:bCs/>
          <w:noProof/>
        </w:rPr>
        <w:t>December 20184</w:t>
      </w:r>
    </w:fldSimple>
    <w:r w:rsidR="0062493E" w:rsidRPr="00C907DF">
      <w:tab/>
    </w:r>
    <w:r w:rsidR="0062493E" w:rsidRPr="002C5134">
      <w:t xml:space="preserve">P </w:t>
    </w:r>
    <w:r w:rsidR="0062493E" w:rsidRPr="002C5134">
      <w:fldChar w:fldCharType="begin"/>
    </w:r>
    <w:r w:rsidR="0062493E" w:rsidRPr="002C5134">
      <w:instrText xml:space="preserve">PAGE  </w:instrText>
    </w:r>
    <w:r w:rsidR="0062493E" w:rsidRPr="002C5134">
      <w:fldChar w:fldCharType="separate"/>
    </w:r>
    <w:r w:rsidR="005C6F18">
      <w:rPr>
        <w:noProof/>
      </w:rPr>
      <w:t>13</w:t>
    </w:r>
    <w:r w:rsidR="0062493E"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DAB28A" w14:textId="77777777" w:rsidR="00004894" w:rsidRDefault="00004894">
      <w:r>
        <w:separator/>
      </w:r>
    </w:p>
    <w:p w14:paraId="49001C2B" w14:textId="77777777" w:rsidR="00004894" w:rsidRDefault="00004894"/>
  </w:footnote>
  <w:footnote w:type="continuationSeparator" w:id="0">
    <w:p w14:paraId="179D4033" w14:textId="77777777" w:rsidR="00004894" w:rsidRDefault="00004894" w:rsidP="003274DB">
      <w:r>
        <w:continuationSeparator/>
      </w:r>
    </w:p>
    <w:p w14:paraId="06B49276" w14:textId="77777777" w:rsidR="00004894" w:rsidRDefault="00004894"/>
    <w:p w14:paraId="5863799B" w14:textId="77777777" w:rsidR="00004894" w:rsidRDefault="00004894"/>
    <w:p w14:paraId="7B3D06BF" w14:textId="77777777" w:rsidR="00004894" w:rsidRDefault="0000489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5D372" w14:textId="77777777" w:rsidR="0062493E" w:rsidRDefault="005C6F18">
    <w:pPr>
      <w:pStyle w:val="Header"/>
    </w:pPr>
    <w:r>
      <w:rPr>
        <w:noProof/>
      </w:rPr>
      <w:pict w14:anchorId="5E8661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04.45pt;height:54.95pt;rotation:315;z-index:-2515189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456CB81">
        <v:shape id="PowerPlusWaterMarkObject2" o:spid="_x0000_s2050" type="#_x0000_t136" style="position:absolute;margin-left:0;margin-top:0;width:604.45pt;height:54.95pt;rotation:315;z-index:-2515732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0C9FE8F">
        <v:shape id="PowerPlusWaterMarkObject1" o:spid="_x0000_s2049" type="#_x0000_t136" style="position:absolute;margin-left:0;margin-top:0;width:604.45pt;height:54.95pt;rotation:315;z-index:-2515752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86168" w14:textId="77777777" w:rsidR="0062493E" w:rsidRDefault="005C6F18">
    <w:pPr>
      <w:pStyle w:val="Header"/>
    </w:pPr>
    <w:r>
      <w:rPr>
        <w:noProof/>
      </w:rPr>
      <w:pict w14:anchorId="34EC19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 o:spid="_x0000_s2100" type="#_x0000_t136" style="position:absolute;margin-left:0;margin-top:0;width:604.45pt;height:54.95pt;rotation:315;z-index:-25146982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37378" w14:textId="77777777" w:rsidR="0062493E" w:rsidRDefault="005C6F18" w:rsidP="00480D65">
    <w:pPr>
      <w:pStyle w:val="Header"/>
    </w:pPr>
    <w:r>
      <w:rPr>
        <w:noProof/>
      </w:rPr>
      <w:pict w14:anchorId="609D7E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 o:spid="_x0000_s2099" type="#_x0000_t136" style="position:absolute;margin-left:0;margin-top:0;width:604.45pt;height:54.95pt;rotation:315;z-index:-2514718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2493E">
      <w:rPr>
        <w:noProof/>
        <w:lang w:eastAsia="en-GB"/>
      </w:rPr>
      <w:drawing>
        <wp:anchor distT="0" distB="0" distL="114300" distR="114300" simplePos="0" relativeHeight="251792384" behindDoc="1" locked="0" layoutInCell="1" allowOverlap="1" wp14:anchorId="14FCA982" wp14:editId="3BFF9AD2">
          <wp:simplePos x="0" y="0"/>
          <wp:positionH relativeFrom="page">
            <wp:posOffset>6850966</wp:posOffset>
          </wp:positionH>
          <wp:positionV relativeFrom="page">
            <wp:posOffset>6350</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rPr>
      <w:pict w14:anchorId="57E345C6">
        <v:shape id="_x0000_s2073" type="#_x0000_t136" style="position:absolute;margin-left:0;margin-top:0;width:604.45pt;height:54.95pt;rotation:315;z-index:-2515230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0B972" w14:textId="77777777" w:rsidR="0062493E" w:rsidRDefault="005C6F18">
    <w:pPr>
      <w:pStyle w:val="Header"/>
    </w:pPr>
    <w:r>
      <w:rPr>
        <w:noProof/>
      </w:rPr>
      <w:pict w14:anchorId="44F8B4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 o:spid="_x0000_s2101" type="#_x0000_t136" style="position:absolute;margin-left:0;margin-top:0;width:604.45pt;height:54.95pt;rotation:315;z-index:-2514677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A68C1" w14:textId="77777777" w:rsidR="000A66B9" w:rsidRDefault="005C6F18" w:rsidP="002F6B19">
    <w:pPr>
      <w:pStyle w:val="Header"/>
      <w:jc w:val="right"/>
    </w:pPr>
    <w:r>
      <w:rPr>
        <w:noProof/>
      </w:rPr>
      <w:pict w14:anchorId="1037A6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left:0;text-align:left;margin-left:0;margin-top:0;width:604.45pt;height:54.95pt;rotation:315;z-index:-25152102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2493E" w:rsidRPr="00442889">
      <w:rPr>
        <w:noProof/>
        <w:lang w:eastAsia="en-GB"/>
      </w:rPr>
      <w:drawing>
        <wp:anchor distT="0" distB="0" distL="114300" distR="114300" simplePos="0" relativeHeight="251657214" behindDoc="1" locked="0" layoutInCell="1" allowOverlap="1" wp14:anchorId="420D24AD" wp14:editId="0D44DD9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A66B9">
      <w:t>ENG8-12.1.6</w:t>
    </w:r>
  </w:p>
  <w:p w14:paraId="0A0C4B6C" w14:textId="75AE3AB4" w:rsidR="0062493E" w:rsidRPr="00ED2A8D" w:rsidRDefault="000A66B9" w:rsidP="002F6B19">
    <w:pPr>
      <w:pStyle w:val="Header"/>
      <w:jc w:val="right"/>
    </w:pPr>
    <w:r>
      <w:t xml:space="preserve">Formerly </w:t>
    </w:r>
    <w:r w:rsidR="0062493E">
      <w:t>ENG8-10.13.3</w:t>
    </w:r>
  </w:p>
  <w:p w14:paraId="14B62263" w14:textId="77777777" w:rsidR="0062493E" w:rsidRPr="00ED2A8D" w:rsidRDefault="0062493E" w:rsidP="008747E0">
    <w:pPr>
      <w:pStyle w:val="Header"/>
    </w:pPr>
  </w:p>
  <w:p w14:paraId="2A51F3A0" w14:textId="77777777" w:rsidR="0062493E" w:rsidRDefault="0062493E" w:rsidP="008747E0">
    <w:pPr>
      <w:pStyle w:val="Header"/>
    </w:pPr>
  </w:p>
  <w:p w14:paraId="24FC1BCA" w14:textId="77777777" w:rsidR="0062493E" w:rsidRDefault="0062493E" w:rsidP="008747E0">
    <w:pPr>
      <w:pStyle w:val="Header"/>
    </w:pPr>
  </w:p>
  <w:p w14:paraId="76C2E5FA" w14:textId="77777777" w:rsidR="0062493E" w:rsidRDefault="0062493E" w:rsidP="008747E0">
    <w:pPr>
      <w:pStyle w:val="Header"/>
    </w:pPr>
  </w:p>
  <w:p w14:paraId="2DFDA09B" w14:textId="77777777" w:rsidR="0062493E" w:rsidRDefault="0062493E" w:rsidP="008747E0">
    <w:pPr>
      <w:pStyle w:val="Header"/>
    </w:pPr>
  </w:p>
  <w:p w14:paraId="76072CA7" w14:textId="77777777" w:rsidR="0062493E" w:rsidRDefault="0062493E" w:rsidP="008747E0">
    <w:pPr>
      <w:pStyle w:val="Header"/>
    </w:pPr>
    <w:r>
      <w:rPr>
        <w:noProof/>
        <w:lang w:eastAsia="en-GB"/>
      </w:rPr>
      <w:drawing>
        <wp:anchor distT="0" distB="0" distL="114300" distR="114300" simplePos="0" relativeHeight="251656189" behindDoc="1" locked="0" layoutInCell="1" allowOverlap="1" wp14:anchorId="25F67E91" wp14:editId="7C6252CB">
          <wp:simplePos x="0" y="0"/>
          <wp:positionH relativeFrom="page">
            <wp:posOffset>51435</wp:posOffset>
          </wp:positionH>
          <wp:positionV relativeFrom="page">
            <wp:posOffset>1411705</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0C48F46A" w14:textId="77777777" w:rsidR="0062493E" w:rsidRPr="00ED2A8D" w:rsidRDefault="0062493E" w:rsidP="008747E0">
    <w:pPr>
      <w:pStyle w:val="Header"/>
    </w:pPr>
  </w:p>
  <w:p w14:paraId="65D52FCB" w14:textId="77777777" w:rsidR="0062493E" w:rsidRPr="00ED2A8D" w:rsidRDefault="0062493E"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2C768" w14:textId="77777777" w:rsidR="0062493E" w:rsidRDefault="005C6F18">
    <w:pPr>
      <w:pStyle w:val="Header"/>
    </w:pPr>
    <w:r>
      <w:rPr>
        <w:noProof/>
      </w:rPr>
      <w:pict w14:anchorId="11EABB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margin-left:0;margin-top:0;width:604.45pt;height:54.95pt;rotation:315;z-index:-2515169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51B1358">
        <v:shape id="PowerPlusWaterMarkObject3" o:spid="_x0000_s2051" type="#_x0000_t136" style="position:absolute;margin-left:0;margin-top:0;width:604.45pt;height:54.95pt;rotation:315;z-index:-2515712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DDE3B" w14:textId="77777777" w:rsidR="0062493E" w:rsidRDefault="005C6F18">
    <w:pPr>
      <w:pStyle w:val="Header"/>
    </w:pPr>
    <w:r>
      <w:rPr>
        <w:noProof/>
      </w:rPr>
      <w:pict w14:anchorId="2AC216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04.45pt;height:54.95pt;rotation:315;z-index:-2515128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2D4A698">
        <v:shape id="PowerPlusWaterMarkObject5" o:spid="_x0000_s2053" type="#_x0000_t136" style="position:absolute;margin-left:0;margin-top:0;width:604.45pt;height:54.95pt;rotation:315;z-index:-25156710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41BE0" w14:textId="77777777" w:rsidR="0062493E" w:rsidRPr="00ED2A8D" w:rsidRDefault="005C6F18" w:rsidP="008747E0">
    <w:pPr>
      <w:pStyle w:val="Header"/>
    </w:pPr>
    <w:r>
      <w:rPr>
        <w:noProof/>
      </w:rPr>
      <w:pict w14:anchorId="630806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04.45pt;height:54.95pt;rotation:315;z-index:-2515148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5DD5C91">
        <v:shape id="PowerPlusWaterMarkObject4" o:spid="_x0000_s2052" type="#_x0000_t136" style="position:absolute;margin-left:0;margin-top:0;width:604.45pt;height:54.95pt;rotation:315;z-index:-25156915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2493E">
      <w:rPr>
        <w:noProof/>
        <w:lang w:eastAsia="en-GB"/>
      </w:rPr>
      <w:drawing>
        <wp:anchor distT="0" distB="0" distL="114300" distR="114300" simplePos="0" relativeHeight="251658752" behindDoc="1" locked="0" layoutInCell="1" allowOverlap="1" wp14:anchorId="58350ED3" wp14:editId="0686A0E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C1E40CF" w14:textId="77777777" w:rsidR="0062493E" w:rsidRPr="00ED2A8D" w:rsidRDefault="0062493E" w:rsidP="008747E0">
    <w:pPr>
      <w:pStyle w:val="Header"/>
    </w:pPr>
  </w:p>
  <w:p w14:paraId="3FA91646" w14:textId="77777777" w:rsidR="0062493E" w:rsidRDefault="0062493E" w:rsidP="008747E0">
    <w:pPr>
      <w:pStyle w:val="Header"/>
    </w:pPr>
  </w:p>
  <w:p w14:paraId="54C8436F" w14:textId="77777777" w:rsidR="0062493E" w:rsidRDefault="0062493E" w:rsidP="008747E0">
    <w:pPr>
      <w:pStyle w:val="Header"/>
    </w:pPr>
  </w:p>
  <w:p w14:paraId="21CFE885" w14:textId="77777777" w:rsidR="0062493E" w:rsidRDefault="0062493E" w:rsidP="008747E0">
    <w:pPr>
      <w:pStyle w:val="Header"/>
    </w:pPr>
  </w:p>
  <w:p w14:paraId="4017FF12" w14:textId="77777777" w:rsidR="0062493E" w:rsidRPr="00441393" w:rsidRDefault="0062493E" w:rsidP="00441393">
    <w:pPr>
      <w:pStyle w:val="Contents"/>
    </w:pPr>
    <w:r>
      <w:t>DOCUMENT HISTORY</w:t>
    </w:r>
  </w:p>
  <w:p w14:paraId="73A13DB0" w14:textId="77777777" w:rsidR="0062493E" w:rsidRPr="00ED2A8D" w:rsidRDefault="0062493E" w:rsidP="008747E0">
    <w:pPr>
      <w:pStyle w:val="Header"/>
    </w:pPr>
  </w:p>
  <w:p w14:paraId="0BC87536" w14:textId="77777777" w:rsidR="0062493E" w:rsidRPr="00AC33A2" w:rsidRDefault="0062493E"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4EB2D" w14:textId="77777777" w:rsidR="0062493E" w:rsidRDefault="005C6F18">
    <w:pPr>
      <w:pStyle w:val="Header"/>
    </w:pPr>
    <w:r>
      <w:rPr>
        <w:noProof/>
      </w:rPr>
      <w:pict w14:anchorId="75D869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margin-left:0;margin-top:0;width:604.45pt;height:54.95pt;rotation:315;z-index:-2515107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A5934E9">
        <v:shape id="PowerPlusWaterMarkObject6" o:spid="_x0000_s2054" type="#_x0000_t136" style="position:absolute;margin-left:0;margin-top:0;width:604.45pt;height:54.95pt;rotation:315;z-index:-25156505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E8D42" w14:textId="77777777" w:rsidR="0062493E" w:rsidRDefault="005C6F18">
    <w:pPr>
      <w:pStyle w:val="Header"/>
    </w:pPr>
    <w:r>
      <w:rPr>
        <w:noProof/>
      </w:rPr>
      <w:pict w14:anchorId="1B4F86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066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4D52A35">
        <v:shape id="PowerPlusWaterMarkObject8" o:spid="_x0000_s2056" type="#_x0000_t136" style="position:absolute;margin-left:0;margin-top:0;width:604.45pt;height:54.95pt;rotation:315;z-index:-2515609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5D371" w14:textId="77777777" w:rsidR="0062493E" w:rsidRPr="00ED2A8D" w:rsidRDefault="005C6F18" w:rsidP="008747E0">
    <w:pPr>
      <w:pStyle w:val="Header"/>
    </w:pPr>
    <w:r>
      <w:rPr>
        <w:noProof/>
      </w:rPr>
      <w:pict w14:anchorId="10C11C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margin-left:0;margin-top:0;width:604.45pt;height:54.95pt;rotation:315;z-index:-2515087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B7048C0">
        <v:shape id="PowerPlusWaterMarkObject7" o:spid="_x0000_s2055" type="#_x0000_t136" style="position:absolute;margin-left:0;margin-top:0;width:604.45pt;height:54.95pt;rotation:315;z-index:-25156300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2493E">
      <w:rPr>
        <w:noProof/>
        <w:lang w:eastAsia="en-GB"/>
      </w:rPr>
      <w:drawing>
        <wp:anchor distT="0" distB="0" distL="114300" distR="114300" simplePos="0" relativeHeight="251674624" behindDoc="1" locked="0" layoutInCell="1" allowOverlap="1" wp14:anchorId="7DA3C231" wp14:editId="0E5DC6D8">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5AD8F10" w14:textId="77777777" w:rsidR="0062493E" w:rsidRPr="00ED2A8D" w:rsidRDefault="0062493E" w:rsidP="008747E0">
    <w:pPr>
      <w:pStyle w:val="Header"/>
    </w:pPr>
  </w:p>
  <w:p w14:paraId="0E5619B4" w14:textId="77777777" w:rsidR="0062493E" w:rsidRDefault="0062493E" w:rsidP="008747E0">
    <w:pPr>
      <w:pStyle w:val="Header"/>
    </w:pPr>
  </w:p>
  <w:p w14:paraId="1824CD68" w14:textId="77777777" w:rsidR="0062493E" w:rsidRDefault="0062493E" w:rsidP="008747E0">
    <w:pPr>
      <w:pStyle w:val="Header"/>
    </w:pPr>
  </w:p>
  <w:p w14:paraId="56E8DF67" w14:textId="77777777" w:rsidR="0062493E" w:rsidRDefault="0062493E" w:rsidP="008747E0">
    <w:pPr>
      <w:pStyle w:val="Header"/>
    </w:pPr>
  </w:p>
  <w:p w14:paraId="3ECF5D57" w14:textId="77777777" w:rsidR="0062493E" w:rsidRPr="00441393" w:rsidRDefault="0062493E" w:rsidP="00441393">
    <w:pPr>
      <w:pStyle w:val="Contents"/>
    </w:pPr>
    <w:r>
      <w:t>CONTENTS</w:t>
    </w:r>
  </w:p>
  <w:p w14:paraId="343CB42A" w14:textId="77777777" w:rsidR="0062493E" w:rsidRPr="00ED2A8D" w:rsidRDefault="0062493E" w:rsidP="008747E0">
    <w:pPr>
      <w:pStyle w:val="Header"/>
    </w:pPr>
  </w:p>
  <w:p w14:paraId="17D875C5" w14:textId="77777777" w:rsidR="0062493E" w:rsidRPr="00AC33A2" w:rsidRDefault="0062493E"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FEEB7" w14:textId="77777777" w:rsidR="0062493E" w:rsidRDefault="005C6F18">
    <w:pPr>
      <w:pStyle w:val="Header"/>
    </w:pPr>
    <w:r>
      <w:rPr>
        <w:noProof/>
      </w:rPr>
      <w:pict w14:anchorId="3EA1F5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046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6524AB1">
        <v:shape id="PowerPlusWaterMarkObject9" o:spid="_x0000_s2057" type="#_x0000_t136" style="position:absolute;margin-left:0;margin-top:0;width:604.45pt;height:54.95pt;rotation:315;z-index:-2515589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80A1F63"/>
    <w:multiLevelType w:val="multilevel"/>
    <w:tmpl w:val="33C0C126"/>
    <w:lvl w:ilvl="0">
      <w:start w:val="1"/>
      <w:numFmt w:val="decimal"/>
      <w:pStyle w:val="List1"/>
      <w:lvlText w:val="%1"/>
      <w:lvlJc w:val="left"/>
      <w:pPr>
        <w:ind w:left="709" w:hanging="709"/>
      </w:pPr>
      <w:rPr>
        <w:rFonts w:ascii="Calibri" w:hAnsi="Calibri" w:cs="Times New Roman" w:hint="default"/>
        <w:b w:val="0"/>
        <w:i w:val="0"/>
        <w:sz w:val="22"/>
      </w:rPr>
    </w:lvl>
    <w:lvl w:ilvl="1">
      <w:start w:val="1"/>
      <w:numFmt w:val="decimal"/>
      <w:lvlText w:val="%2."/>
      <w:lvlJc w:val="left"/>
      <w:pPr>
        <w:tabs>
          <w:tab w:val="num" w:pos="849"/>
        </w:tabs>
        <w:ind w:left="849" w:hanging="849"/>
      </w:pPr>
      <w:rPr>
        <w:rFonts w:ascii="Arial" w:eastAsia="Calibri" w:hAnsi="Arial" w:cs="Arial" w:hint="default"/>
        <w:b w:val="0"/>
        <w:i w:val="0"/>
        <w:sz w:val="22"/>
      </w:rPr>
    </w:lvl>
    <w:lvl w:ilvl="2">
      <w:start w:val="1"/>
      <w:numFmt w:val="lowerLetter"/>
      <w:pStyle w:val="List1text"/>
      <w:lvlText w:val="%3."/>
      <w:lvlJc w:val="left"/>
      <w:pPr>
        <w:tabs>
          <w:tab w:val="num" w:pos="1701"/>
        </w:tabs>
        <w:ind w:left="849" w:firstLine="2"/>
      </w:pPr>
      <w:rPr>
        <w:rFonts w:ascii="Calibri" w:eastAsia="Calibri" w:hAnsi="Calibri" w:cs="Arial"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2"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6" w15:restartNumberingAfterBreak="0">
    <w:nsid w:val="61D74374"/>
    <w:multiLevelType w:val="multilevel"/>
    <w:tmpl w:val="38546548"/>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843"/>
        </w:tabs>
        <w:ind w:left="991" w:firstLine="2"/>
      </w:pPr>
      <w:rPr>
        <w:rFonts w:ascii="Arial" w:eastAsia="Calibri" w:hAnsi="Arial" w:cs="Calibri"/>
        <w:b w:val="0"/>
        <w:i w:val="0"/>
        <w:sz w:val="22"/>
      </w:rPr>
    </w:lvl>
    <w:lvl w:ilvl="3">
      <w:start w:val="1"/>
      <w:numFmt w:val="lowerRoman"/>
      <w:lvlText w:val="%4."/>
      <w:lvlJc w:val="left"/>
      <w:pPr>
        <w:tabs>
          <w:tab w:val="num" w:pos="2978"/>
        </w:tabs>
        <w:ind w:left="1275" w:firstLine="569"/>
      </w:pPr>
      <w:rPr>
        <w:rFonts w:ascii="Arial" w:eastAsia="Calibri" w:hAnsi="Arial" w:cs="Calibri"/>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7"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6CE6245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BB11B89"/>
    <w:multiLevelType w:val="hybridMultilevel"/>
    <w:tmpl w:val="64DCC9CA"/>
    <w:lvl w:ilvl="0" w:tplc="CE1458D6">
      <w:start w:val="1"/>
      <w:numFmt w:val="bullet"/>
      <w:pStyle w:val="Bullet2"/>
      <w:lvlText w:val=""/>
      <w:lvlJc w:val="left"/>
      <w:pPr>
        <w:ind w:left="1135" w:hanging="426"/>
      </w:pPr>
      <w:rPr>
        <w:rFonts w:ascii="Symbol" w:hAnsi="Symbol" w:hint="default"/>
        <w:color w:val="00AFAA"/>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15"/>
  </w:num>
  <w:num w:numId="2">
    <w:abstractNumId w:val="3"/>
  </w:num>
  <w:num w:numId="3">
    <w:abstractNumId w:val="5"/>
  </w:num>
  <w:num w:numId="4">
    <w:abstractNumId w:val="1"/>
  </w:num>
  <w:num w:numId="5">
    <w:abstractNumId w:val="9"/>
  </w:num>
  <w:num w:numId="6">
    <w:abstractNumId w:val="14"/>
  </w:num>
  <w:num w:numId="7">
    <w:abstractNumId w:val="22"/>
  </w:num>
  <w:num w:numId="8">
    <w:abstractNumId w:val="19"/>
  </w:num>
  <w:num w:numId="9">
    <w:abstractNumId w:val="12"/>
  </w:num>
  <w:num w:numId="10">
    <w:abstractNumId w:val="8"/>
  </w:num>
  <w:num w:numId="11">
    <w:abstractNumId w:val="2"/>
  </w:num>
  <w:num w:numId="12">
    <w:abstractNumId w:val="0"/>
  </w:num>
  <w:num w:numId="13">
    <w:abstractNumId w:val="6"/>
  </w:num>
  <w:num w:numId="14">
    <w:abstractNumId w:val="4"/>
  </w:num>
  <w:num w:numId="15">
    <w:abstractNumId w:val="10"/>
  </w:num>
  <w:num w:numId="16">
    <w:abstractNumId w:val="13"/>
  </w:num>
  <w:num w:numId="17">
    <w:abstractNumId w:val="17"/>
  </w:num>
  <w:num w:numId="18">
    <w:abstractNumId w:val="21"/>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7"/>
  </w:num>
  <w:num w:numId="22">
    <w:abstractNumId w:val="20"/>
  </w:num>
  <w:num w:numId="23">
    <w:abstractNumId w:val="16"/>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rson w15:author="Seamus Doyle">
    <w15:presenceInfo w15:providerId="None" w15:userId="Seamus Doyle"/>
  </w15:person>
  <w15:person w15:author="Adam Hay">
    <w15:presenceInfo w15:providerId="AD" w15:userId="S-1-5-21-3733998799-3592985067-3319619644-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10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87A"/>
    <w:rsid w:val="00004894"/>
    <w:rsid w:val="000174F9"/>
    <w:rsid w:val="00024972"/>
    <w:rsid w:val="000249C2"/>
    <w:rsid w:val="000258F6"/>
    <w:rsid w:val="00025FC5"/>
    <w:rsid w:val="000379A7"/>
    <w:rsid w:val="00040EB8"/>
    <w:rsid w:val="0005255B"/>
    <w:rsid w:val="000537D0"/>
    <w:rsid w:val="00057B6D"/>
    <w:rsid w:val="00061A7B"/>
    <w:rsid w:val="0008654C"/>
    <w:rsid w:val="00087B3C"/>
    <w:rsid w:val="000904ED"/>
    <w:rsid w:val="00093294"/>
    <w:rsid w:val="000A27A8"/>
    <w:rsid w:val="000A5291"/>
    <w:rsid w:val="000A66B9"/>
    <w:rsid w:val="000B1A77"/>
    <w:rsid w:val="000C711B"/>
    <w:rsid w:val="000D6693"/>
    <w:rsid w:val="000E3954"/>
    <w:rsid w:val="000E3E52"/>
    <w:rsid w:val="000F0F9F"/>
    <w:rsid w:val="000F3F43"/>
    <w:rsid w:val="00104B3A"/>
    <w:rsid w:val="00113D5B"/>
    <w:rsid w:val="00113EFD"/>
    <w:rsid w:val="00113F8F"/>
    <w:rsid w:val="001205DE"/>
    <w:rsid w:val="001337C0"/>
    <w:rsid w:val="00133BC5"/>
    <w:rsid w:val="001349DB"/>
    <w:rsid w:val="00136E58"/>
    <w:rsid w:val="001518B5"/>
    <w:rsid w:val="00156525"/>
    <w:rsid w:val="00161325"/>
    <w:rsid w:val="0017295E"/>
    <w:rsid w:val="00180C11"/>
    <w:rsid w:val="001836BE"/>
    <w:rsid w:val="001862D3"/>
    <w:rsid w:val="001875B1"/>
    <w:rsid w:val="001D4A3E"/>
    <w:rsid w:val="001E0F67"/>
    <w:rsid w:val="001E416D"/>
    <w:rsid w:val="00201337"/>
    <w:rsid w:val="002022EA"/>
    <w:rsid w:val="00205B17"/>
    <w:rsid w:val="00205D9B"/>
    <w:rsid w:val="002204DA"/>
    <w:rsid w:val="0022371A"/>
    <w:rsid w:val="0025141E"/>
    <w:rsid w:val="002520AD"/>
    <w:rsid w:val="00257DF8"/>
    <w:rsid w:val="00257E4A"/>
    <w:rsid w:val="0027175D"/>
    <w:rsid w:val="00274ADD"/>
    <w:rsid w:val="00280DE0"/>
    <w:rsid w:val="00292085"/>
    <w:rsid w:val="002974BA"/>
    <w:rsid w:val="002A29D4"/>
    <w:rsid w:val="002B598C"/>
    <w:rsid w:val="002C5134"/>
    <w:rsid w:val="002C7B21"/>
    <w:rsid w:val="002E22F4"/>
    <w:rsid w:val="002E4993"/>
    <w:rsid w:val="002E5BAC"/>
    <w:rsid w:val="002E7635"/>
    <w:rsid w:val="002F265A"/>
    <w:rsid w:val="002F3536"/>
    <w:rsid w:val="002F6B19"/>
    <w:rsid w:val="003028AF"/>
    <w:rsid w:val="00305EFE"/>
    <w:rsid w:val="00313D85"/>
    <w:rsid w:val="0031400E"/>
    <w:rsid w:val="00315CE3"/>
    <w:rsid w:val="00320639"/>
    <w:rsid w:val="00321D25"/>
    <w:rsid w:val="003251FE"/>
    <w:rsid w:val="00325438"/>
    <w:rsid w:val="003274DB"/>
    <w:rsid w:val="00327FBF"/>
    <w:rsid w:val="0036382D"/>
    <w:rsid w:val="00380350"/>
    <w:rsid w:val="00380B4E"/>
    <w:rsid w:val="003816E4"/>
    <w:rsid w:val="00383EE9"/>
    <w:rsid w:val="003840BF"/>
    <w:rsid w:val="0038528A"/>
    <w:rsid w:val="0038629E"/>
    <w:rsid w:val="003952FA"/>
    <w:rsid w:val="00395E5C"/>
    <w:rsid w:val="003A368B"/>
    <w:rsid w:val="003A7759"/>
    <w:rsid w:val="003B03EA"/>
    <w:rsid w:val="003C7C34"/>
    <w:rsid w:val="003D0F37"/>
    <w:rsid w:val="003D5150"/>
    <w:rsid w:val="003E3151"/>
    <w:rsid w:val="003F191B"/>
    <w:rsid w:val="003F1C3A"/>
    <w:rsid w:val="003F1ECC"/>
    <w:rsid w:val="0042518D"/>
    <w:rsid w:val="0042639D"/>
    <w:rsid w:val="00434423"/>
    <w:rsid w:val="00441393"/>
    <w:rsid w:val="00447CF0"/>
    <w:rsid w:val="00450073"/>
    <w:rsid w:val="00456F10"/>
    <w:rsid w:val="00465491"/>
    <w:rsid w:val="00480D65"/>
    <w:rsid w:val="00492A8D"/>
    <w:rsid w:val="004A7BAC"/>
    <w:rsid w:val="004A7F8A"/>
    <w:rsid w:val="004C5137"/>
    <w:rsid w:val="004D0799"/>
    <w:rsid w:val="004E1D57"/>
    <w:rsid w:val="004E2F16"/>
    <w:rsid w:val="004F2F47"/>
    <w:rsid w:val="00502CB4"/>
    <w:rsid w:val="00503044"/>
    <w:rsid w:val="00513460"/>
    <w:rsid w:val="00523666"/>
    <w:rsid w:val="00526234"/>
    <w:rsid w:val="005319EB"/>
    <w:rsid w:val="00554D9F"/>
    <w:rsid w:val="00557434"/>
    <w:rsid w:val="00580763"/>
    <w:rsid w:val="00595415"/>
    <w:rsid w:val="00597652"/>
    <w:rsid w:val="005A080B"/>
    <w:rsid w:val="005A567C"/>
    <w:rsid w:val="005B12A5"/>
    <w:rsid w:val="005B2163"/>
    <w:rsid w:val="005C161A"/>
    <w:rsid w:val="005C1BCB"/>
    <w:rsid w:val="005C2312"/>
    <w:rsid w:val="005C299E"/>
    <w:rsid w:val="005C4735"/>
    <w:rsid w:val="005C5C63"/>
    <w:rsid w:val="005C6F18"/>
    <w:rsid w:val="005C71FF"/>
    <w:rsid w:val="005D304B"/>
    <w:rsid w:val="005D6E5D"/>
    <w:rsid w:val="005E3989"/>
    <w:rsid w:val="005E4659"/>
    <w:rsid w:val="005E4C7F"/>
    <w:rsid w:val="005E6557"/>
    <w:rsid w:val="005F1386"/>
    <w:rsid w:val="005F17C2"/>
    <w:rsid w:val="005F3D69"/>
    <w:rsid w:val="006127AC"/>
    <w:rsid w:val="00617F1B"/>
    <w:rsid w:val="0062493E"/>
    <w:rsid w:val="00634A78"/>
    <w:rsid w:val="00642025"/>
    <w:rsid w:val="0065107F"/>
    <w:rsid w:val="00651526"/>
    <w:rsid w:val="00653BD4"/>
    <w:rsid w:val="00666061"/>
    <w:rsid w:val="00667424"/>
    <w:rsid w:val="00667792"/>
    <w:rsid w:val="00671677"/>
    <w:rsid w:val="00674DCF"/>
    <w:rsid w:val="006750F2"/>
    <w:rsid w:val="0068553C"/>
    <w:rsid w:val="00685F34"/>
    <w:rsid w:val="006975A8"/>
    <w:rsid w:val="006A2EC5"/>
    <w:rsid w:val="006C1863"/>
    <w:rsid w:val="006C1B60"/>
    <w:rsid w:val="006E0818"/>
    <w:rsid w:val="006E0E7D"/>
    <w:rsid w:val="006F032D"/>
    <w:rsid w:val="006F1C14"/>
    <w:rsid w:val="0072737A"/>
    <w:rsid w:val="00731DEE"/>
    <w:rsid w:val="007342FE"/>
    <w:rsid w:val="00736C46"/>
    <w:rsid w:val="0074704E"/>
    <w:rsid w:val="00747732"/>
    <w:rsid w:val="00750AF1"/>
    <w:rsid w:val="007519FD"/>
    <w:rsid w:val="007542FF"/>
    <w:rsid w:val="007715E8"/>
    <w:rsid w:val="00776004"/>
    <w:rsid w:val="0078486B"/>
    <w:rsid w:val="00785A39"/>
    <w:rsid w:val="00787D8A"/>
    <w:rsid w:val="00790277"/>
    <w:rsid w:val="00790F8A"/>
    <w:rsid w:val="00791EBC"/>
    <w:rsid w:val="00793577"/>
    <w:rsid w:val="007A446A"/>
    <w:rsid w:val="007A6476"/>
    <w:rsid w:val="007B29A6"/>
    <w:rsid w:val="007B6A93"/>
    <w:rsid w:val="007B7FEC"/>
    <w:rsid w:val="007D2107"/>
    <w:rsid w:val="007D5895"/>
    <w:rsid w:val="007D747F"/>
    <w:rsid w:val="007D77AB"/>
    <w:rsid w:val="007E30DF"/>
    <w:rsid w:val="007E48F2"/>
    <w:rsid w:val="007F2315"/>
    <w:rsid w:val="007F2F04"/>
    <w:rsid w:val="007F7544"/>
    <w:rsid w:val="00800995"/>
    <w:rsid w:val="00815E10"/>
    <w:rsid w:val="008326B2"/>
    <w:rsid w:val="00846831"/>
    <w:rsid w:val="0084683E"/>
    <w:rsid w:val="008533FB"/>
    <w:rsid w:val="00864E45"/>
    <w:rsid w:val="00865532"/>
    <w:rsid w:val="008737D3"/>
    <w:rsid w:val="008747E0"/>
    <w:rsid w:val="00876841"/>
    <w:rsid w:val="008827A8"/>
    <w:rsid w:val="00882B3C"/>
    <w:rsid w:val="00883AE3"/>
    <w:rsid w:val="0088489E"/>
    <w:rsid w:val="008972C3"/>
    <w:rsid w:val="008A19A4"/>
    <w:rsid w:val="008C33B5"/>
    <w:rsid w:val="008D1B79"/>
    <w:rsid w:val="008D2314"/>
    <w:rsid w:val="008E1F69"/>
    <w:rsid w:val="008E54F8"/>
    <w:rsid w:val="008E5E93"/>
    <w:rsid w:val="008F3638"/>
    <w:rsid w:val="008F57D8"/>
    <w:rsid w:val="00902834"/>
    <w:rsid w:val="009117BF"/>
    <w:rsid w:val="00913B44"/>
    <w:rsid w:val="00914E26"/>
    <w:rsid w:val="0091590F"/>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969E8"/>
    <w:rsid w:val="009A1FCD"/>
    <w:rsid w:val="009B4CD5"/>
    <w:rsid w:val="009B785E"/>
    <w:rsid w:val="009C25D3"/>
    <w:rsid w:val="009C26F8"/>
    <w:rsid w:val="009C609E"/>
    <w:rsid w:val="009E16EC"/>
    <w:rsid w:val="009E4A4D"/>
    <w:rsid w:val="009F081F"/>
    <w:rsid w:val="00A03913"/>
    <w:rsid w:val="00A13E56"/>
    <w:rsid w:val="00A24838"/>
    <w:rsid w:val="00A3318F"/>
    <w:rsid w:val="00A4308C"/>
    <w:rsid w:val="00A4469B"/>
    <w:rsid w:val="00A549B3"/>
    <w:rsid w:val="00A619B1"/>
    <w:rsid w:val="00A62974"/>
    <w:rsid w:val="00A6413D"/>
    <w:rsid w:val="00A668D2"/>
    <w:rsid w:val="00A72ED7"/>
    <w:rsid w:val="00A8083F"/>
    <w:rsid w:val="00A84CE0"/>
    <w:rsid w:val="00A90D86"/>
    <w:rsid w:val="00A93103"/>
    <w:rsid w:val="00AA3E01"/>
    <w:rsid w:val="00AA7005"/>
    <w:rsid w:val="00AB46CD"/>
    <w:rsid w:val="00AB4A21"/>
    <w:rsid w:val="00AB4FB9"/>
    <w:rsid w:val="00AC1940"/>
    <w:rsid w:val="00AC33A2"/>
    <w:rsid w:val="00AC63D0"/>
    <w:rsid w:val="00AD4E86"/>
    <w:rsid w:val="00AD79B9"/>
    <w:rsid w:val="00AE65F1"/>
    <w:rsid w:val="00AE6BB4"/>
    <w:rsid w:val="00AE74AD"/>
    <w:rsid w:val="00AF159C"/>
    <w:rsid w:val="00B01873"/>
    <w:rsid w:val="00B03F1C"/>
    <w:rsid w:val="00B17253"/>
    <w:rsid w:val="00B20F1A"/>
    <w:rsid w:val="00B31A41"/>
    <w:rsid w:val="00B3209E"/>
    <w:rsid w:val="00B40199"/>
    <w:rsid w:val="00B502FF"/>
    <w:rsid w:val="00B552CA"/>
    <w:rsid w:val="00B602A1"/>
    <w:rsid w:val="00B67422"/>
    <w:rsid w:val="00B67FEF"/>
    <w:rsid w:val="00B70BD4"/>
    <w:rsid w:val="00B73463"/>
    <w:rsid w:val="00B7492B"/>
    <w:rsid w:val="00B8630C"/>
    <w:rsid w:val="00B9016D"/>
    <w:rsid w:val="00BA0F98"/>
    <w:rsid w:val="00BA1517"/>
    <w:rsid w:val="00BA4C12"/>
    <w:rsid w:val="00BA67FD"/>
    <w:rsid w:val="00BA7C48"/>
    <w:rsid w:val="00BB27A6"/>
    <w:rsid w:val="00BB2E2F"/>
    <w:rsid w:val="00BB3211"/>
    <w:rsid w:val="00BC27F6"/>
    <w:rsid w:val="00BC39F4"/>
    <w:rsid w:val="00BD21FE"/>
    <w:rsid w:val="00BD7EE1"/>
    <w:rsid w:val="00BE5568"/>
    <w:rsid w:val="00BF1358"/>
    <w:rsid w:val="00BF3CB4"/>
    <w:rsid w:val="00C002F1"/>
    <w:rsid w:val="00C0106D"/>
    <w:rsid w:val="00C0387A"/>
    <w:rsid w:val="00C133BE"/>
    <w:rsid w:val="00C2048E"/>
    <w:rsid w:val="00C222B4"/>
    <w:rsid w:val="00C352EA"/>
    <w:rsid w:val="00C35CF6"/>
    <w:rsid w:val="00C4205C"/>
    <w:rsid w:val="00C42E66"/>
    <w:rsid w:val="00C47A15"/>
    <w:rsid w:val="00C52B00"/>
    <w:rsid w:val="00C533EC"/>
    <w:rsid w:val="00C5470E"/>
    <w:rsid w:val="00C55EFB"/>
    <w:rsid w:val="00C56585"/>
    <w:rsid w:val="00C56B3F"/>
    <w:rsid w:val="00C773D9"/>
    <w:rsid w:val="00C805CB"/>
    <w:rsid w:val="00C80ACE"/>
    <w:rsid w:val="00C81162"/>
    <w:rsid w:val="00C83666"/>
    <w:rsid w:val="00C870B5"/>
    <w:rsid w:val="00C91630"/>
    <w:rsid w:val="00C936F6"/>
    <w:rsid w:val="00C966EB"/>
    <w:rsid w:val="00CA04B1"/>
    <w:rsid w:val="00CA1646"/>
    <w:rsid w:val="00CA2DFC"/>
    <w:rsid w:val="00CB03D4"/>
    <w:rsid w:val="00CB507B"/>
    <w:rsid w:val="00CC0286"/>
    <w:rsid w:val="00CC35EF"/>
    <w:rsid w:val="00CC5048"/>
    <w:rsid w:val="00CC5F44"/>
    <w:rsid w:val="00CC6246"/>
    <w:rsid w:val="00CE5E46"/>
    <w:rsid w:val="00D1463A"/>
    <w:rsid w:val="00D16B8E"/>
    <w:rsid w:val="00D2138C"/>
    <w:rsid w:val="00D216A5"/>
    <w:rsid w:val="00D21DE2"/>
    <w:rsid w:val="00D2697A"/>
    <w:rsid w:val="00D31339"/>
    <w:rsid w:val="00D347D9"/>
    <w:rsid w:val="00D36983"/>
    <w:rsid w:val="00D3700C"/>
    <w:rsid w:val="00D653B1"/>
    <w:rsid w:val="00D74AE1"/>
    <w:rsid w:val="00D849BD"/>
    <w:rsid w:val="00D85124"/>
    <w:rsid w:val="00D865A8"/>
    <w:rsid w:val="00D92C2D"/>
    <w:rsid w:val="00D95BDA"/>
    <w:rsid w:val="00DA17CD"/>
    <w:rsid w:val="00DB25B3"/>
    <w:rsid w:val="00DB50E4"/>
    <w:rsid w:val="00DC2FA9"/>
    <w:rsid w:val="00DC48A5"/>
    <w:rsid w:val="00DC542F"/>
    <w:rsid w:val="00DC6D2F"/>
    <w:rsid w:val="00DE0893"/>
    <w:rsid w:val="00DE2814"/>
    <w:rsid w:val="00DF2E96"/>
    <w:rsid w:val="00E01272"/>
    <w:rsid w:val="00E03846"/>
    <w:rsid w:val="00E14AC9"/>
    <w:rsid w:val="00E20A7D"/>
    <w:rsid w:val="00E27A2F"/>
    <w:rsid w:val="00E42A94"/>
    <w:rsid w:val="00E44BE8"/>
    <w:rsid w:val="00E458BF"/>
    <w:rsid w:val="00E4733B"/>
    <w:rsid w:val="00E52380"/>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2CC3"/>
    <w:rsid w:val="00F147D7"/>
    <w:rsid w:val="00F15682"/>
    <w:rsid w:val="00F157E2"/>
    <w:rsid w:val="00F41744"/>
    <w:rsid w:val="00F42554"/>
    <w:rsid w:val="00F527AC"/>
    <w:rsid w:val="00F61D83"/>
    <w:rsid w:val="00F65DD1"/>
    <w:rsid w:val="00F70611"/>
    <w:rsid w:val="00F707B3"/>
    <w:rsid w:val="00F71135"/>
    <w:rsid w:val="00F77615"/>
    <w:rsid w:val="00F85AF0"/>
    <w:rsid w:val="00F90461"/>
    <w:rsid w:val="00FB16A8"/>
    <w:rsid w:val="00FB51A6"/>
    <w:rsid w:val="00FC378B"/>
    <w:rsid w:val="00FC3977"/>
    <w:rsid w:val="00FD2F16"/>
    <w:rsid w:val="00FD5561"/>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02"/>
    <o:shapelayout v:ext="edit">
      <o:idmap v:ext="edit" data="1"/>
    </o:shapelayout>
  </w:shapeDefaults>
  <w:decimalSymbol w:val="."/>
  <w:listSeparator w:val=","/>
  <w14:docId w14:val="0ABD09E0"/>
  <w15:docId w15:val="{15C39DE9-40C0-4135-B8A4-B2BA0BEED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554D9F"/>
    <w:pPr>
      <w:numPr>
        <w:numId w:val="25"/>
      </w:numPr>
      <w:tabs>
        <w:tab w:val="left" w:pos="709"/>
      </w:tabs>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22"/>
      </w:numPr>
      <w:spacing w:after="120"/>
    </w:pPr>
    <w:rPr>
      <w:sz w:val="20"/>
    </w:rPr>
  </w:style>
  <w:style w:type="paragraph" w:customStyle="1" w:styleId="List1text">
    <w:name w:val="List 1 text"/>
    <w:basedOn w:val="Normal"/>
    <w:qFormat/>
    <w:rsid w:val="00325438"/>
    <w:pPr>
      <w:numPr>
        <w:ilvl w:val="2"/>
        <w:numId w:val="2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uiPriority w:val="99"/>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TableList11">
    <w:name w:val="Table List 11"/>
    <w:basedOn w:val="List1"/>
    <w:rsid w:val="00321D25"/>
    <w:pPr>
      <w:numPr>
        <w:numId w:val="21"/>
      </w:numPr>
      <w:tabs>
        <w:tab w:val="clear" w:pos="0"/>
        <w:tab w:val="num" w:pos="360"/>
      </w:tabs>
      <w:spacing w:after="60"/>
      <w:ind w:left="709" w:hanging="709"/>
      <w:jc w:val="left"/>
    </w:pPr>
    <w:rPr>
      <w:sz w:val="18"/>
      <w:szCs w:val="18"/>
    </w:rPr>
  </w:style>
  <w:style w:type="paragraph" w:customStyle="1" w:styleId="Tablelista">
    <w:name w:val="Table list a"/>
    <w:basedOn w:val="Lista"/>
    <w:rsid w:val="00321D25"/>
    <w:pPr>
      <w:numPr>
        <w:ilvl w:val="1"/>
        <w:numId w:val="22"/>
      </w:numPr>
    </w:pPr>
    <w:rPr>
      <w:sz w:val="18"/>
      <w:szCs w:val="18"/>
      <w:lang w:val="fr-FR"/>
    </w:rPr>
  </w:style>
  <w:style w:type="paragraph" w:customStyle="1" w:styleId="Tablelisti">
    <w:name w:val="Table list i"/>
    <w:basedOn w:val="Listi"/>
    <w:rsid w:val="00321D25"/>
    <w:pPr>
      <w:spacing w:after="60"/>
      <w:ind w:left="1320" w:hanging="425"/>
    </w:pPr>
    <w:rPr>
      <w:sz w:val="18"/>
      <w:lang w:val="fr-FR"/>
    </w:rPr>
  </w:style>
  <w:style w:type="paragraph" w:customStyle="1" w:styleId="CM14">
    <w:name w:val="CM14"/>
    <w:basedOn w:val="Normal"/>
    <w:next w:val="Normal"/>
    <w:rsid w:val="00CA1646"/>
    <w:pPr>
      <w:widowControl w:val="0"/>
      <w:autoSpaceDE w:val="0"/>
      <w:autoSpaceDN w:val="0"/>
      <w:adjustRightInd w:val="0"/>
      <w:spacing w:line="240" w:lineRule="auto"/>
    </w:pPr>
    <w:rPr>
      <w:rFonts w:ascii="Arial" w:eastAsia="MS Mincho"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18" Type="http://schemas.openxmlformats.org/officeDocument/2006/relationships/header" Target="header7.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theme" Target="theme/theme1.xml"/><Relationship Id="rId30" Type="http://schemas.microsoft.com/office/2016/09/relationships/commentsIds" Target="commentsIds.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EEP\ENG8%202018-10-15\Input%20papers\For%20upload\Model%20Course%20Template%2011May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8B24A-BADD-469E-BECC-B1874791B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 Course Template 11May17.dotx</Template>
  <TotalTime>0</TotalTime>
  <Pages>13</Pages>
  <Words>2160</Words>
  <Characters>12317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14449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keywords/>
  <dc:description/>
  <cp:lastModifiedBy>Plenary Room</cp:lastModifiedBy>
  <cp:revision>2</cp:revision>
  <cp:lastPrinted>2016-02-11T12:10:00Z</cp:lastPrinted>
  <dcterms:created xsi:type="dcterms:W3CDTF">2018-10-19T07:20:00Z</dcterms:created>
  <dcterms:modified xsi:type="dcterms:W3CDTF">2018-10-19T07:20:00Z</dcterms:modified>
  <cp:category/>
</cp:coreProperties>
</file>